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BA9DC" w14:textId="77777777" w:rsidR="00713C04" w:rsidRPr="00E56C77" w:rsidRDefault="005C7C3B" w:rsidP="008E1474">
      <w:pPr>
        <w:pStyle w:val="berschrift1"/>
      </w:pPr>
      <w:r w:rsidRPr="00E56C77">
        <w:t>Supplementary Methods</w:t>
      </w:r>
    </w:p>
    <w:p w14:paraId="149CCC8A" w14:textId="4E4FD2EA" w:rsidR="00476AB7" w:rsidRPr="00E56C77" w:rsidRDefault="003B50AD" w:rsidP="008E1474">
      <w:pPr>
        <w:pStyle w:val="berschrift2"/>
      </w:pPr>
      <w:r w:rsidRPr="00E56C77">
        <w:t xml:space="preserve">BEA: </w:t>
      </w:r>
      <w:r w:rsidR="00B47787" w:rsidRPr="00E56C77">
        <w:t>bead-emulsion amplification</w:t>
      </w:r>
      <w:r w:rsidR="00476AB7" w:rsidRPr="00E56C77">
        <w:t xml:space="preserve"> </w:t>
      </w:r>
    </w:p>
    <w:p w14:paraId="48BB6E4A" w14:textId="0271964B" w:rsidR="007D52BC" w:rsidRPr="00E56C77" w:rsidRDefault="007D52BC" w:rsidP="008E1474">
      <w:pPr>
        <w:pStyle w:val="berschrift3"/>
      </w:pPr>
      <w:r w:rsidRPr="00E56C77">
        <w:t>Primer and probe list</w:t>
      </w:r>
    </w:p>
    <w:p w14:paraId="5982F64E" w14:textId="5FFCDCF5" w:rsidR="007D52BC" w:rsidRPr="008E1474" w:rsidRDefault="007D52BC" w:rsidP="008E1474">
      <w:r w:rsidRPr="008E1474">
        <w:t>Note that the last 20 base pairs of these primers (lower case) are complementary to the 3’ of the dual-biotinylated primer on the magnetic beads.</w:t>
      </w:r>
    </w:p>
    <w:p w14:paraId="080BC0E2" w14:textId="77777777" w:rsidR="007D52BC" w:rsidRPr="00CA4D5E" w:rsidRDefault="007D52BC" w:rsidP="008E1474">
      <w:pPr>
        <w:pStyle w:val="KeinLeerraum"/>
        <w:rPr>
          <w:rFonts w:cstheme="minorHAnsi"/>
          <w:sz w:val="22"/>
          <w:szCs w:val="22"/>
        </w:rPr>
      </w:pPr>
    </w:p>
    <w:p w14:paraId="102FFDFB" w14:textId="77777777" w:rsidR="007D52BC" w:rsidRPr="00CA4D5E" w:rsidRDefault="007D52BC" w:rsidP="00CA4D5E">
      <w:pPr>
        <w:pStyle w:val="berschrift3"/>
      </w:pPr>
      <w:r w:rsidRPr="00CA4D5E">
        <w:t>Pre-BEA amplification</w:t>
      </w:r>
    </w:p>
    <w:p w14:paraId="1C2F5263" w14:textId="77777777" w:rsidR="007D52BC" w:rsidRPr="00CA4D5E" w:rsidRDefault="007D52BC" w:rsidP="008E1474">
      <w:pPr>
        <w:rPr>
          <w:sz w:val="22"/>
          <w:szCs w:val="22"/>
        </w:rPr>
      </w:pPr>
    </w:p>
    <w:tbl>
      <w:tblPr>
        <w:tblStyle w:val="Tabellenraster"/>
        <w:tblW w:w="96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68"/>
        <w:gridCol w:w="7427"/>
      </w:tblGrid>
      <w:tr w:rsidR="007D52BC" w:rsidRPr="00CA4D5E" w14:paraId="7ACFC6D0" w14:textId="77777777" w:rsidTr="00C327B3">
        <w:trPr>
          <w:trHeight w:val="283"/>
        </w:trPr>
        <w:tc>
          <w:tcPr>
            <w:tcW w:w="2268" w:type="dxa"/>
            <w:shd w:val="clear" w:color="auto" w:fill="D9D9D9" w:themeFill="background1" w:themeFillShade="D9"/>
            <w:vAlign w:val="center"/>
          </w:tcPr>
          <w:p w14:paraId="5E786F63" w14:textId="77777777" w:rsidR="007D52BC" w:rsidRPr="00CA4D5E" w:rsidRDefault="007D52BC" w:rsidP="008E1474">
            <w:pPr>
              <w:pStyle w:val="KeinLeerraum"/>
              <w:rPr>
                <w:rFonts w:cstheme="minorHAnsi"/>
                <w:sz w:val="22"/>
                <w:szCs w:val="22"/>
              </w:rPr>
            </w:pPr>
            <w:r w:rsidRPr="00CA4D5E">
              <w:rPr>
                <w:rFonts w:cstheme="minorHAnsi"/>
                <w:sz w:val="22"/>
                <w:szCs w:val="22"/>
              </w:rPr>
              <w:t>Name</w:t>
            </w:r>
          </w:p>
        </w:tc>
        <w:tc>
          <w:tcPr>
            <w:tcW w:w="7427" w:type="dxa"/>
            <w:shd w:val="clear" w:color="auto" w:fill="D9D9D9" w:themeFill="background1" w:themeFillShade="D9"/>
            <w:vAlign w:val="center"/>
          </w:tcPr>
          <w:p w14:paraId="4D56177C" w14:textId="77777777" w:rsidR="007D52BC" w:rsidRPr="00CA4D5E" w:rsidRDefault="007D52BC" w:rsidP="008E1474">
            <w:pPr>
              <w:pStyle w:val="KeinLeerraum"/>
              <w:rPr>
                <w:rFonts w:cstheme="minorHAnsi"/>
                <w:sz w:val="22"/>
                <w:szCs w:val="22"/>
              </w:rPr>
            </w:pPr>
            <w:proofErr w:type="spellStart"/>
            <w:r w:rsidRPr="00CA4D5E">
              <w:rPr>
                <w:rFonts w:cstheme="minorHAnsi"/>
                <w:sz w:val="22"/>
                <w:szCs w:val="22"/>
              </w:rPr>
              <w:t>Sequence</w:t>
            </w:r>
            <w:proofErr w:type="spellEnd"/>
          </w:p>
        </w:tc>
      </w:tr>
      <w:tr w:rsidR="007D52BC" w:rsidRPr="001C2B51" w14:paraId="14D88C98" w14:textId="77777777" w:rsidTr="00C327B3">
        <w:trPr>
          <w:trHeight w:val="283"/>
        </w:trPr>
        <w:tc>
          <w:tcPr>
            <w:tcW w:w="2268" w:type="dxa"/>
            <w:vAlign w:val="center"/>
          </w:tcPr>
          <w:p w14:paraId="100B0071" w14:textId="77777777" w:rsidR="007D52BC" w:rsidRPr="00CA4D5E" w:rsidRDefault="007D52BC" w:rsidP="008E1474">
            <w:pPr>
              <w:pStyle w:val="KeinLeerraum"/>
              <w:rPr>
                <w:rFonts w:cstheme="minorHAnsi"/>
                <w:sz w:val="22"/>
                <w:szCs w:val="22"/>
              </w:rPr>
            </w:pPr>
            <w:r w:rsidRPr="00CA4D5E">
              <w:rPr>
                <w:rFonts w:cstheme="minorHAnsi"/>
                <w:sz w:val="22"/>
                <w:szCs w:val="22"/>
              </w:rPr>
              <w:t>F-ACH-88bp</w:t>
            </w:r>
          </w:p>
        </w:tc>
        <w:tc>
          <w:tcPr>
            <w:tcW w:w="7427" w:type="dxa"/>
            <w:vAlign w:val="center"/>
          </w:tcPr>
          <w:p w14:paraId="111CB1AA" w14:textId="77777777" w:rsidR="007D52BC" w:rsidRPr="00CA4D5E" w:rsidRDefault="007D52BC" w:rsidP="008E1474">
            <w:pPr>
              <w:pStyle w:val="KeinLeerraum"/>
              <w:rPr>
                <w:rFonts w:cstheme="minorHAnsi"/>
                <w:sz w:val="22"/>
                <w:szCs w:val="22"/>
              </w:rPr>
            </w:pPr>
            <w:r w:rsidRPr="00CA4D5E">
              <w:rPr>
                <w:rFonts w:cstheme="minorHAnsi"/>
                <w:sz w:val="22"/>
                <w:szCs w:val="22"/>
              </w:rPr>
              <w:t>5´-GAG CTG GTG GAG GCT GAC GA-3`</w:t>
            </w:r>
          </w:p>
        </w:tc>
      </w:tr>
      <w:tr w:rsidR="007D52BC" w:rsidRPr="001C2B51" w14:paraId="15634074" w14:textId="77777777" w:rsidTr="00C327B3">
        <w:trPr>
          <w:trHeight w:val="283"/>
        </w:trPr>
        <w:tc>
          <w:tcPr>
            <w:tcW w:w="2268" w:type="dxa"/>
            <w:vAlign w:val="center"/>
          </w:tcPr>
          <w:p w14:paraId="529661C8" w14:textId="77777777" w:rsidR="007D52BC" w:rsidRPr="00CA4D5E" w:rsidRDefault="007D52BC" w:rsidP="008E1474">
            <w:pPr>
              <w:pStyle w:val="KeinLeerraum"/>
              <w:rPr>
                <w:rFonts w:cstheme="minorHAnsi"/>
                <w:sz w:val="22"/>
                <w:szCs w:val="22"/>
              </w:rPr>
            </w:pPr>
            <w:r w:rsidRPr="00CA4D5E">
              <w:rPr>
                <w:rFonts w:cstheme="minorHAnsi"/>
                <w:sz w:val="22"/>
                <w:szCs w:val="22"/>
              </w:rPr>
              <w:t>R-ACH_BA</w:t>
            </w:r>
          </w:p>
        </w:tc>
        <w:tc>
          <w:tcPr>
            <w:tcW w:w="7427" w:type="dxa"/>
            <w:vAlign w:val="center"/>
          </w:tcPr>
          <w:p w14:paraId="6E322931"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5´-aga </w:t>
            </w:r>
            <w:proofErr w:type="spellStart"/>
            <w:r w:rsidRPr="00CA4D5E">
              <w:rPr>
                <w:rFonts w:cstheme="minorHAnsi"/>
                <w:sz w:val="22"/>
                <w:szCs w:val="22"/>
              </w:rPr>
              <w:t>gca</w:t>
            </w:r>
            <w:proofErr w:type="spellEnd"/>
            <w:r w:rsidRPr="00CA4D5E">
              <w:rPr>
                <w:rFonts w:cstheme="minorHAnsi"/>
                <w:sz w:val="22"/>
                <w:szCs w:val="22"/>
              </w:rPr>
              <w:t xml:space="preserve"> </w:t>
            </w:r>
            <w:proofErr w:type="spellStart"/>
            <w:r w:rsidRPr="00CA4D5E">
              <w:rPr>
                <w:rFonts w:cstheme="minorHAnsi"/>
                <w:sz w:val="22"/>
                <w:szCs w:val="22"/>
              </w:rPr>
              <w:t>gga</w:t>
            </w:r>
            <w:proofErr w:type="spellEnd"/>
            <w:r w:rsidRPr="00CA4D5E">
              <w:rPr>
                <w:rFonts w:cstheme="minorHAnsi"/>
                <w:sz w:val="22"/>
                <w:szCs w:val="22"/>
              </w:rPr>
              <w:t xml:space="preserve"> ccc </w:t>
            </w:r>
            <w:proofErr w:type="spellStart"/>
            <w:r w:rsidRPr="00CA4D5E">
              <w:rPr>
                <w:rFonts w:cstheme="minorHAnsi"/>
                <w:sz w:val="22"/>
                <w:szCs w:val="22"/>
              </w:rPr>
              <w:t>caa</w:t>
            </w:r>
            <w:proofErr w:type="spellEnd"/>
            <w:r w:rsidRPr="00CA4D5E">
              <w:rPr>
                <w:rFonts w:cstheme="minorHAnsi"/>
                <w:sz w:val="22"/>
                <w:szCs w:val="22"/>
              </w:rPr>
              <w:t xml:space="preserve"> </w:t>
            </w:r>
            <w:proofErr w:type="spellStart"/>
            <w:r w:rsidRPr="00CA4D5E">
              <w:rPr>
                <w:rFonts w:cstheme="minorHAnsi"/>
                <w:sz w:val="22"/>
                <w:szCs w:val="22"/>
              </w:rPr>
              <w:t>agg</w:t>
            </w:r>
            <w:proofErr w:type="spellEnd"/>
            <w:r w:rsidRPr="00CA4D5E">
              <w:rPr>
                <w:rFonts w:cstheme="minorHAnsi"/>
                <w:sz w:val="22"/>
                <w:szCs w:val="22"/>
              </w:rPr>
              <w:t xml:space="preserve"> </w:t>
            </w:r>
            <w:proofErr w:type="spellStart"/>
            <w:r w:rsidRPr="00CA4D5E">
              <w:rPr>
                <w:rFonts w:cstheme="minorHAnsi"/>
                <w:sz w:val="22"/>
                <w:szCs w:val="22"/>
              </w:rPr>
              <w:t>acc</w:t>
            </w:r>
            <w:proofErr w:type="spellEnd"/>
            <w:r w:rsidRPr="00CA4D5E">
              <w:rPr>
                <w:rFonts w:cstheme="minorHAnsi"/>
                <w:sz w:val="22"/>
                <w:szCs w:val="22"/>
              </w:rPr>
              <w:t xml:space="preserve"> </w:t>
            </w:r>
            <w:proofErr w:type="spellStart"/>
            <w:r w:rsidRPr="00CA4D5E">
              <w:rPr>
                <w:rFonts w:cstheme="minorHAnsi"/>
                <w:sz w:val="22"/>
                <w:szCs w:val="22"/>
              </w:rPr>
              <w:t>agc</w:t>
            </w:r>
            <w:proofErr w:type="spellEnd"/>
            <w:r w:rsidRPr="00CA4D5E">
              <w:rPr>
                <w:rFonts w:cstheme="minorHAnsi"/>
                <w:sz w:val="22"/>
                <w:szCs w:val="22"/>
              </w:rPr>
              <w:t xml:space="preserve"> AGG CAG CTC AGA ACC TGG TA-3`</w:t>
            </w:r>
          </w:p>
        </w:tc>
      </w:tr>
      <w:tr w:rsidR="007D52BC" w:rsidRPr="001C2B51" w14:paraId="229607D7" w14:textId="77777777" w:rsidTr="00C327B3">
        <w:trPr>
          <w:trHeight w:val="283"/>
        </w:trPr>
        <w:tc>
          <w:tcPr>
            <w:tcW w:w="2268" w:type="dxa"/>
            <w:vAlign w:val="center"/>
          </w:tcPr>
          <w:p w14:paraId="1BAC5B2A" w14:textId="77777777" w:rsidR="007D52BC" w:rsidRPr="00CA4D5E" w:rsidRDefault="007D52BC" w:rsidP="008E1474">
            <w:pPr>
              <w:pStyle w:val="KeinLeerraum"/>
              <w:rPr>
                <w:rFonts w:cstheme="minorHAnsi"/>
                <w:sz w:val="22"/>
                <w:szCs w:val="22"/>
              </w:rPr>
            </w:pPr>
            <w:r w:rsidRPr="00CA4D5E">
              <w:rPr>
                <w:rFonts w:cstheme="minorHAnsi"/>
                <w:sz w:val="22"/>
                <w:szCs w:val="22"/>
              </w:rPr>
              <w:t>F-TDII_BA3</w:t>
            </w:r>
          </w:p>
        </w:tc>
        <w:tc>
          <w:tcPr>
            <w:tcW w:w="7427" w:type="dxa"/>
            <w:vAlign w:val="center"/>
          </w:tcPr>
          <w:p w14:paraId="3E321680" w14:textId="77777777" w:rsidR="007D52BC" w:rsidRPr="00CA4D5E" w:rsidRDefault="007D52BC" w:rsidP="008E1474">
            <w:pPr>
              <w:pStyle w:val="KeinLeerraum"/>
              <w:rPr>
                <w:rFonts w:cstheme="minorHAnsi"/>
                <w:sz w:val="22"/>
                <w:szCs w:val="22"/>
              </w:rPr>
            </w:pPr>
            <w:r w:rsidRPr="00CA4D5E">
              <w:rPr>
                <w:rFonts w:cstheme="minorHAnsi"/>
                <w:sz w:val="22"/>
                <w:szCs w:val="22"/>
              </w:rPr>
              <w:t>5´-GTG CTG GTG ACC GAG GAC AAC G-3`</w:t>
            </w:r>
          </w:p>
        </w:tc>
      </w:tr>
      <w:tr w:rsidR="007D52BC" w:rsidRPr="001C2B51" w14:paraId="47BA976E" w14:textId="77777777" w:rsidTr="00C327B3">
        <w:trPr>
          <w:trHeight w:val="283"/>
        </w:trPr>
        <w:tc>
          <w:tcPr>
            <w:tcW w:w="2268" w:type="dxa"/>
            <w:vAlign w:val="center"/>
          </w:tcPr>
          <w:p w14:paraId="70B786B0" w14:textId="77777777" w:rsidR="007D52BC" w:rsidRPr="00CA4D5E" w:rsidRDefault="007D52BC" w:rsidP="008E1474">
            <w:pPr>
              <w:pStyle w:val="KeinLeerraum"/>
              <w:rPr>
                <w:rFonts w:cstheme="minorHAnsi"/>
                <w:sz w:val="22"/>
                <w:szCs w:val="22"/>
              </w:rPr>
            </w:pPr>
            <w:r w:rsidRPr="00CA4D5E">
              <w:rPr>
                <w:rFonts w:cstheme="minorHAnsi"/>
                <w:sz w:val="22"/>
                <w:szCs w:val="22"/>
              </w:rPr>
              <w:t>R-TDII_BA</w:t>
            </w:r>
          </w:p>
        </w:tc>
        <w:tc>
          <w:tcPr>
            <w:tcW w:w="7427" w:type="dxa"/>
            <w:vAlign w:val="center"/>
          </w:tcPr>
          <w:p w14:paraId="4BB707FF"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5´-aga </w:t>
            </w:r>
            <w:proofErr w:type="spellStart"/>
            <w:r w:rsidRPr="00CA4D5E">
              <w:rPr>
                <w:rFonts w:cstheme="minorHAnsi"/>
                <w:sz w:val="22"/>
                <w:szCs w:val="22"/>
              </w:rPr>
              <w:t>gca</w:t>
            </w:r>
            <w:proofErr w:type="spellEnd"/>
            <w:r w:rsidRPr="00CA4D5E">
              <w:rPr>
                <w:rFonts w:cstheme="minorHAnsi"/>
                <w:sz w:val="22"/>
                <w:szCs w:val="22"/>
              </w:rPr>
              <w:t xml:space="preserve"> </w:t>
            </w:r>
            <w:proofErr w:type="spellStart"/>
            <w:r w:rsidRPr="00CA4D5E">
              <w:rPr>
                <w:rFonts w:cstheme="minorHAnsi"/>
                <w:sz w:val="22"/>
                <w:szCs w:val="22"/>
              </w:rPr>
              <w:t>gga</w:t>
            </w:r>
            <w:proofErr w:type="spellEnd"/>
            <w:r w:rsidRPr="00CA4D5E">
              <w:rPr>
                <w:rFonts w:cstheme="minorHAnsi"/>
                <w:sz w:val="22"/>
                <w:szCs w:val="22"/>
              </w:rPr>
              <w:t xml:space="preserve"> ccc </w:t>
            </w:r>
            <w:proofErr w:type="spellStart"/>
            <w:r w:rsidRPr="00CA4D5E">
              <w:rPr>
                <w:rFonts w:cstheme="minorHAnsi"/>
                <w:sz w:val="22"/>
                <w:szCs w:val="22"/>
              </w:rPr>
              <w:t>caa</w:t>
            </w:r>
            <w:proofErr w:type="spellEnd"/>
            <w:r w:rsidRPr="00CA4D5E">
              <w:rPr>
                <w:rFonts w:cstheme="minorHAnsi"/>
                <w:sz w:val="22"/>
                <w:szCs w:val="22"/>
              </w:rPr>
              <w:t xml:space="preserve"> </w:t>
            </w:r>
            <w:proofErr w:type="spellStart"/>
            <w:r w:rsidRPr="00CA4D5E">
              <w:rPr>
                <w:rFonts w:cstheme="minorHAnsi"/>
                <w:sz w:val="22"/>
                <w:szCs w:val="22"/>
              </w:rPr>
              <w:t>agg</w:t>
            </w:r>
            <w:proofErr w:type="spellEnd"/>
            <w:r w:rsidRPr="00CA4D5E">
              <w:rPr>
                <w:rFonts w:cstheme="minorHAnsi"/>
                <w:sz w:val="22"/>
                <w:szCs w:val="22"/>
              </w:rPr>
              <w:t xml:space="preserve"> </w:t>
            </w:r>
            <w:proofErr w:type="spellStart"/>
            <w:r w:rsidRPr="00CA4D5E">
              <w:rPr>
                <w:rFonts w:cstheme="minorHAnsi"/>
                <w:sz w:val="22"/>
                <w:szCs w:val="22"/>
              </w:rPr>
              <w:t>acc</w:t>
            </w:r>
            <w:proofErr w:type="spellEnd"/>
            <w:r w:rsidRPr="00CA4D5E">
              <w:rPr>
                <w:rFonts w:cstheme="minorHAnsi"/>
                <w:sz w:val="22"/>
                <w:szCs w:val="22"/>
              </w:rPr>
              <w:t xml:space="preserve"> </w:t>
            </w:r>
            <w:proofErr w:type="spellStart"/>
            <w:r w:rsidRPr="00CA4D5E">
              <w:rPr>
                <w:rFonts w:cstheme="minorHAnsi"/>
                <w:sz w:val="22"/>
                <w:szCs w:val="22"/>
              </w:rPr>
              <w:t>agc</w:t>
            </w:r>
            <w:proofErr w:type="spellEnd"/>
            <w:r w:rsidRPr="00CA4D5E">
              <w:rPr>
                <w:rFonts w:cstheme="minorHAnsi"/>
                <w:sz w:val="22"/>
                <w:szCs w:val="22"/>
              </w:rPr>
              <w:t xml:space="preserve"> CAG GCG TCC TAC TGG CAT GA-3`</w:t>
            </w:r>
          </w:p>
        </w:tc>
      </w:tr>
    </w:tbl>
    <w:p w14:paraId="5C502FF9" w14:textId="77777777" w:rsidR="007D52BC" w:rsidRPr="00CA4D5E" w:rsidRDefault="007D52BC" w:rsidP="008E1474">
      <w:pPr>
        <w:pStyle w:val="KeinLeerraum"/>
        <w:rPr>
          <w:rFonts w:cstheme="minorHAnsi"/>
          <w:sz w:val="22"/>
          <w:szCs w:val="22"/>
          <w:lang w:val="de-AT"/>
        </w:rPr>
      </w:pPr>
    </w:p>
    <w:p w14:paraId="0B4D5B92" w14:textId="77777777" w:rsidR="007D52BC" w:rsidRPr="00CA4D5E" w:rsidRDefault="007D52BC" w:rsidP="00CA4D5E">
      <w:pPr>
        <w:pStyle w:val="berschrift3"/>
      </w:pPr>
      <w:r w:rsidRPr="00CA4D5E">
        <w:t>Bead preparation</w:t>
      </w:r>
    </w:p>
    <w:p w14:paraId="31BEAA09" w14:textId="77777777" w:rsidR="007D52BC" w:rsidRPr="00CA4D5E" w:rsidRDefault="007D52BC" w:rsidP="008E1474">
      <w:pPr>
        <w:rPr>
          <w:sz w:val="22"/>
          <w:szCs w:val="22"/>
        </w:rPr>
      </w:pPr>
    </w:p>
    <w:tbl>
      <w:tblPr>
        <w:tblStyle w:val="Tabellenraster"/>
        <w:tblW w:w="96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68"/>
        <w:gridCol w:w="7427"/>
      </w:tblGrid>
      <w:tr w:rsidR="007D52BC" w:rsidRPr="00CA4D5E" w14:paraId="5360CED1" w14:textId="77777777" w:rsidTr="00C327B3">
        <w:trPr>
          <w:trHeight w:val="283"/>
        </w:trPr>
        <w:tc>
          <w:tcPr>
            <w:tcW w:w="2268" w:type="dxa"/>
            <w:shd w:val="clear" w:color="auto" w:fill="D9D9D9" w:themeFill="background1" w:themeFillShade="D9"/>
            <w:vAlign w:val="center"/>
          </w:tcPr>
          <w:p w14:paraId="7A8DE55F" w14:textId="77777777" w:rsidR="007D52BC" w:rsidRPr="00CA4D5E" w:rsidRDefault="007D52BC" w:rsidP="008E1474">
            <w:pPr>
              <w:pStyle w:val="KeinLeerraum"/>
              <w:rPr>
                <w:rFonts w:cstheme="minorHAnsi"/>
                <w:sz w:val="22"/>
                <w:szCs w:val="22"/>
              </w:rPr>
            </w:pPr>
            <w:r w:rsidRPr="00CA4D5E">
              <w:rPr>
                <w:rFonts w:cstheme="minorHAnsi"/>
                <w:sz w:val="22"/>
                <w:szCs w:val="22"/>
              </w:rPr>
              <w:t>Name</w:t>
            </w:r>
          </w:p>
        </w:tc>
        <w:tc>
          <w:tcPr>
            <w:tcW w:w="7427" w:type="dxa"/>
            <w:shd w:val="clear" w:color="auto" w:fill="D9D9D9" w:themeFill="background1" w:themeFillShade="D9"/>
            <w:vAlign w:val="center"/>
          </w:tcPr>
          <w:p w14:paraId="30A56001" w14:textId="77777777" w:rsidR="007D52BC" w:rsidRPr="00CA4D5E" w:rsidRDefault="007D52BC" w:rsidP="008E1474">
            <w:pPr>
              <w:pStyle w:val="KeinLeerraum"/>
              <w:rPr>
                <w:rFonts w:cstheme="minorHAnsi"/>
                <w:sz w:val="22"/>
                <w:szCs w:val="22"/>
              </w:rPr>
            </w:pPr>
            <w:proofErr w:type="spellStart"/>
            <w:r w:rsidRPr="00CA4D5E">
              <w:rPr>
                <w:rFonts w:cstheme="minorHAnsi"/>
                <w:sz w:val="22"/>
                <w:szCs w:val="22"/>
              </w:rPr>
              <w:t>Sequence</w:t>
            </w:r>
            <w:proofErr w:type="spellEnd"/>
          </w:p>
        </w:tc>
      </w:tr>
      <w:tr w:rsidR="007D52BC" w:rsidRPr="00CA4D5E" w14:paraId="63ED8D92" w14:textId="77777777" w:rsidTr="00C327B3">
        <w:trPr>
          <w:trHeight w:val="283"/>
        </w:trPr>
        <w:tc>
          <w:tcPr>
            <w:tcW w:w="2268" w:type="dxa"/>
            <w:vAlign w:val="center"/>
          </w:tcPr>
          <w:p w14:paraId="43EB1A91"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Bead-ACH-TDII-SNP_R2</w:t>
            </w:r>
          </w:p>
        </w:tc>
        <w:tc>
          <w:tcPr>
            <w:tcW w:w="7427" w:type="dxa"/>
            <w:vAlign w:val="center"/>
          </w:tcPr>
          <w:p w14:paraId="2D670312"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 xml:space="preserve">5´-/52-Bio//iSp9/tat </w:t>
            </w:r>
            <w:proofErr w:type="spellStart"/>
            <w:r w:rsidRPr="00CA4D5E">
              <w:rPr>
                <w:rFonts w:cstheme="minorHAnsi"/>
                <w:sz w:val="22"/>
                <w:szCs w:val="22"/>
                <w:lang w:val="en-US"/>
              </w:rPr>
              <w:t>gtc</w:t>
            </w:r>
            <w:proofErr w:type="spellEnd"/>
            <w:r w:rsidRPr="00CA4D5E">
              <w:rPr>
                <w:rFonts w:cstheme="minorHAnsi"/>
                <w:sz w:val="22"/>
                <w:szCs w:val="22"/>
                <w:lang w:val="en-US"/>
              </w:rPr>
              <w:t xml:space="preserve"> </w:t>
            </w:r>
            <w:proofErr w:type="spellStart"/>
            <w:r w:rsidRPr="00CA4D5E">
              <w:rPr>
                <w:rFonts w:cstheme="minorHAnsi"/>
                <w:sz w:val="22"/>
                <w:szCs w:val="22"/>
                <w:lang w:val="en-US"/>
              </w:rPr>
              <w:t>ttt</w:t>
            </w:r>
            <w:proofErr w:type="spellEnd"/>
            <w:r w:rsidRPr="00CA4D5E">
              <w:rPr>
                <w:rFonts w:cstheme="minorHAnsi"/>
                <w:sz w:val="22"/>
                <w:szCs w:val="22"/>
                <w:lang w:val="en-US"/>
              </w:rPr>
              <w:t xml:space="preserve"> </w:t>
            </w:r>
            <w:proofErr w:type="spellStart"/>
            <w:r w:rsidRPr="00CA4D5E">
              <w:rPr>
                <w:rFonts w:cstheme="minorHAnsi"/>
                <w:sz w:val="22"/>
                <w:szCs w:val="22"/>
                <w:lang w:val="en-US"/>
              </w:rPr>
              <w:t>ctc</w:t>
            </w:r>
            <w:proofErr w:type="spellEnd"/>
            <w:r w:rsidRPr="00CA4D5E">
              <w:rPr>
                <w:rFonts w:cstheme="minorHAnsi"/>
                <w:sz w:val="22"/>
                <w:szCs w:val="22"/>
                <w:lang w:val="en-US"/>
              </w:rPr>
              <w:t xml:space="preserve"> </w:t>
            </w:r>
            <w:proofErr w:type="spellStart"/>
            <w:r w:rsidRPr="00CA4D5E">
              <w:rPr>
                <w:rFonts w:cstheme="minorHAnsi"/>
                <w:sz w:val="22"/>
                <w:szCs w:val="22"/>
                <w:lang w:val="en-US"/>
              </w:rPr>
              <w:t>tca</w:t>
            </w:r>
            <w:proofErr w:type="spellEnd"/>
            <w:r w:rsidRPr="00CA4D5E">
              <w:rPr>
                <w:rFonts w:cstheme="minorHAnsi"/>
                <w:sz w:val="22"/>
                <w:szCs w:val="22"/>
                <w:lang w:val="en-US"/>
              </w:rPr>
              <w:t xml:space="preserve"> cat </w:t>
            </w:r>
            <w:proofErr w:type="spellStart"/>
            <w:r w:rsidRPr="00CA4D5E">
              <w:rPr>
                <w:rFonts w:cstheme="minorHAnsi"/>
                <w:sz w:val="22"/>
                <w:szCs w:val="22"/>
                <w:lang w:val="en-US"/>
              </w:rPr>
              <w:t>aaA</w:t>
            </w:r>
            <w:proofErr w:type="spellEnd"/>
            <w:r w:rsidRPr="00CA4D5E">
              <w:rPr>
                <w:rFonts w:cstheme="minorHAnsi"/>
                <w:sz w:val="22"/>
                <w:szCs w:val="22"/>
                <w:lang w:val="en-US"/>
              </w:rPr>
              <w:t xml:space="preserve"> GAG CAG GAC CCC AAA GGA CCA GC-3`</w:t>
            </w:r>
          </w:p>
        </w:tc>
      </w:tr>
    </w:tbl>
    <w:p w14:paraId="2B5D178C" w14:textId="77777777" w:rsidR="007D52BC" w:rsidRPr="00CA4D5E" w:rsidRDefault="007D52BC" w:rsidP="008E1474">
      <w:pPr>
        <w:rPr>
          <w:sz w:val="22"/>
          <w:szCs w:val="22"/>
        </w:rPr>
      </w:pPr>
    </w:p>
    <w:p w14:paraId="2D5D12DA" w14:textId="77777777" w:rsidR="007D52BC" w:rsidRPr="00CA4D5E" w:rsidRDefault="007D52BC" w:rsidP="00CA4D5E">
      <w:pPr>
        <w:pStyle w:val="berschrift3"/>
      </w:pPr>
      <w:proofErr w:type="spellStart"/>
      <w:r w:rsidRPr="00CA4D5E">
        <w:t>Aquaeous</w:t>
      </w:r>
      <w:proofErr w:type="spellEnd"/>
      <w:r w:rsidRPr="00CA4D5E">
        <w:t xml:space="preserve"> phase</w:t>
      </w:r>
    </w:p>
    <w:p w14:paraId="66A9097D" w14:textId="77777777" w:rsidR="007D52BC" w:rsidRPr="00CA4D5E" w:rsidRDefault="007D52BC" w:rsidP="008E1474">
      <w:pPr>
        <w:rPr>
          <w:sz w:val="22"/>
          <w:szCs w:val="22"/>
        </w:rPr>
      </w:pPr>
    </w:p>
    <w:tbl>
      <w:tblPr>
        <w:tblStyle w:val="Tabellenraster"/>
        <w:tblW w:w="96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68"/>
        <w:gridCol w:w="7427"/>
      </w:tblGrid>
      <w:tr w:rsidR="007D52BC" w:rsidRPr="00CA4D5E" w14:paraId="47955FD9" w14:textId="77777777" w:rsidTr="00C327B3">
        <w:trPr>
          <w:trHeight w:val="283"/>
        </w:trPr>
        <w:tc>
          <w:tcPr>
            <w:tcW w:w="2268" w:type="dxa"/>
            <w:shd w:val="clear" w:color="auto" w:fill="D9D9D9" w:themeFill="background1" w:themeFillShade="D9"/>
            <w:vAlign w:val="center"/>
          </w:tcPr>
          <w:p w14:paraId="7DDDE782" w14:textId="77777777" w:rsidR="007D52BC" w:rsidRPr="00CA4D5E" w:rsidRDefault="007D52BC" w:rsidP="008E1474">
            <w:pPr>
              <w:pStyle w:val="KeinLeerraum"/>
              <w:rPr>
                <w:rFonts w:cstheme="minorHAnsi"/>
                <w:sz w:val="22"/>
                <w:szCs w:val="22"/>
              </w:rPr>
            </w:pPr>
            <w:r w:rsidRPr="00CA4D5E">
              <w:rPr>
                <w:rFonts w:cstheme="minorHAnsi"/>
                <w:sz w:val="22"/>
                <w:szCs w:val="22"/>
              </w:rPr>
              <w:t>Name</w:t>
            </w:r>
          </w:p>
        </w:tc>
        <w:tc>
          <w:tcPr>
            <w:tcW w:w="7427" w:type="dxa"/>
            <w:shd w:val="clear" w:color="auto" w:fill="D9D9D9" w:themeFill="background1" w:themeFillShade="D9"/>
            <w:vAlign w:val="center"/>
          </w:tcPr>
          <w:p w14:paraId="45076408" w14:textId="77777777" w:rsidR="007D52BC" w:rsidRPr="00CA4D5E" w:rsidRDefault="007D52BC" w:rsidP="008E1474">
            <w:pPr>
              <w:pStyle w:val="KeinLeerraum"/>
              <w:rPr>
                <w:rFonts w:cstheme="minorHAnsi"/>
                <w:sz w:val="22"/>
                <w:szCs w:val="22"/>
              </w:rPr>
            </w:pPr>
            <w:proofErr w:type="spellStart"/>
            <w:r w:rsidRPr="00CA4D5E">
              <w:rPr>
                <w:rFonts w:cstheme="minorHAnsi"/>
                <w:sz w:val="22"/>
                <w:szCs w:val="22"/>
              </w:rPr>
              <w:t>Sequence</w:t>
            </w:r>
            <w:proofErr w:type="spellEnd"/>
          </w:p>
        </w:tc>
      </w:tr>
      <w:tr w:rsidR="007D52BC" w:rsidRPr="001C2B51" w14:paraId="798694E5" w14:textId="77777777" w:rsidTr="00C327B3">
        <w:trPr>
          <w:trHeight w:val="283"/>
        </w:trPr>
        <w:tc>
          <w:tcPr>
            <w:tcW w:w="2268" w:type="dxa"/>
            <w:vAlign w:val="center"/>
          </w:tcPr>
          <w:p w14:paraId="488AD29C" w14:textId="77777777" w:rsidR="007D52BC" w:rsidRPr="00CA4D5E" w:rsidRDefault="007D52BC" w:rsidP="008E1474">
            <w:pPr>
              <w:pStyle w:val="KeinLeerraum"/>
              <w:rPr>
                <w:rFonts w:cstheme="minorHAnsi"/>
                <w:sz w:val="22"/>
                <w:szCs w:val="22"/>
              </w:rPr>
            </w:pPr>
            <w:r w:rsidRPr="00CA4D5E">
              <w:rPr>
                <w:rFonts w:cstheme="minorHAnsi"/>
                <w:sz w:val="22"/>
                <w:szCs w:val="22"/>
              </w:rPr>
              <w:t>F-ACH-88bp</w:t>
            </w:r>
          </w:p>
        </w:tc>
        <w:tc>
          <w:tcPr>
            <w:tcW w:w="7427" w:type="dxa"/>
            <w:vAlign w:val="center"/>
          </w:tcPr>
          <w:p w14:paraId="10BE8F27" w14:textId="77777777" w:rsidR="007D52BC" w:rsidRPr="00CA4D5E" w:rsidRDefault="007D52BC" w:rsidP="008E1474">
            <w:pPr>
              <w:pStyle w:val="KeinLeerraum"/>
              <w:rPr>
                <w:rFonts w:cstheme="minorHAnsi"/>
                <w:sz w:val="22"/>
                <w:szCs w:val="22"/>
              </w:rPr>
            </w:pPr>
            <w:r w:rsidRPr="00CA4D5E">
              <w:rPr>
                <w:rFonts w:cstheme="minorHAnsi"/>
                <w:sz w:val="22"/>
                <w:szCs w:val="22"/>
              </w:rPr>
              <w:t>5´-GAG CTG GTG GAG GCT GAC GA-3`</w:t>
            </w:r>
          </w:p>
        </w:tc>
      </w:tr>
      <w:tr w:rsidR="007D52BC" w:rsidRPr="001C2B51" w14:paraId="3A4988EA" w14:textId="77777777" w:rsidTr="00C327B3">
        <w:trPr>
          <w:trHeight w:val="283"/>
        </w:trPr>
        <w:tc>
          <w:tcPr>
            <w:tcW w:w="2268" w:type="dxa"/>
            <w:vAlign w:val="center"/>
          </w:tcPr>
          <w:p w14:paraId="3B0B0B34" w14:textId="77777777" w:rsidR="007D52BC" w:rsidRPr="00CA4D5E" w:rsidRDefault="007D52BC" w:rsidP="008E1474">
            <w:pPr>
              <w:pStyle w:val="KeinLeerraum"/>
              <w:rPr>
                <w:rFonts w:cstheme="minorHAnsi"/>
                <w:sz w:val="22"/>
                <w:szCs w:val="22"/>
              </w:rPr>
            </w:pPr>
            <w:r w:rsidRPr="00CA4D5E">
              <w:rPr>
                <w:rFonts w:cstheme="minorHAnsi"/>
                <w:sz w:val="22"/>
                <w:szCs w:val="22"/>
              </w:rPr>
              <w:t>R-ACH-R93-SNP_R2</w:t>
            </w:r>
          </w:p>
        </w:tc>
        <w:tc>
          <w:tcPr>
            <w:tcW w:w="7427" w:type="dxa"/>
            <w:vAlign w:val="center"/>
          </w:tcPr>
          <w:p w14:paraId="31B9A707"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5´-aga </w:t>
            </w:r>
            <w:proofErr w:type="spellStart"/>
            <w:r w:rsidRPr="00CA4D5E">
              <w:rPr>
                <w:rFonts w:cstheme="minorHAnsi"/>
                <w:sz w:val="22"/>
                <w:szCs w:val="22"/>
              </w:rPr>
              <w:t>gca</w:t>
            </w:r>
            <w:proofErr w:type="spellEnd"/>
            <w:r w:rsidRPr="00CA4D5E">
              <w:rPr>
                <w:rFonts w:cstheme="minorHAnsi"/>
                <w:sz w:val="22"/>
                <w:szCs w:val="22"/>
              </w:rPr>
              <w:t xml:space="preserve"> </w:t>
            </w:r>
            <w:proofErr w:type="spellStart"/>
            <w:r w:rsidRPr="00CA4D5E">
              <w:rPr>
                <w:rFonts w:cstheme="minorHAnsi"/>
                <w:sz w:val="22"/>
                <w:szCs w:val="22"/>
              </w:rPr>
              <w:t>gga</w:t>
            </w:r>
            <w:proofErr w:type="spellEnd"/>
            <w:r w:rsidRPr="00CA4D5E">
              <w:rPr>
                <w:rFonts w:cstheme="minorHAnsi"/>
                <w:sz w:val="22"/>
                <w:szCs w:val="22"/>
              </w:rPr>
              <w:t xml:space="preserve"> ccc </w:t>
            </w:r>
            <w:proofErr w:type="spellStart"/>
            <w:r w:rsidRPr="00CA4D5E">
              <w:rPr>
                <w:rFonts w:cstheme="minorHAnsi"/>
                <w:sz w:val="22"/>
                <w:szCs w:val="22"/>
              </w:rPr>
              <w:t>caa</w:t>
            </w:r>
            <w:proofErr w:type="spellEnd"/>
            <w:r w:rsidRPr="00CA4D5E">
              <w:rPr>
                <w:rFonts w:cstheme="minorHAnsi"/>
                <w:sz w:val="22"/>
                <w:szCs w:val="22"/>
              </w:rPr>
              <w:t xml:space="preserve"> </w:t>
            </w:r>
            <w:proofErr w:type="spellStart"/>
            <w:r w:rsidRPr="00CA4D5E">
              <w:rPr>
                <w:rFonts w:cstheme="minorHAnsi"/>
                <w:sz w:val="22"/>
                <w:szCs w:val="22"/>
              </w:rPr>
              <w:t>agg</w:t>
            </w:r>
            <w:proofErr w:type="spellEnd"/>
            <w:r w:rsidRPr="00CA4D5E">
              <w:rPr>
                <w:rFonts w:cstheme="minorHAnsi"/>
                <w:sz w:val="22"/>
                <w:szCs w:val="22"/>
              </w:rPr>
              <w:t xml:space="preserve"> </w:t>
            </w:r>
            <w:proofErr w:type="spellStart"/>
            <w:r w:rsidRPr="00CA4D5E">
              <w:rPr>
                <w:rFonts w:cstheme="minorHAnsi"/>
                <w:sz w:val="22"/>
                <w:szCs w:val="22"/>
              </w:rPr>
              <w:t>acc</w:t>
            </w:r>
            <w:proofErr w:type="spellEnd"/>
            <w:r w:rsidRPr="00CA4D5E">
              <w:rPr>
                <w:rFonts w:cstheme="minorHAnsi"/>
                <w:sz w:val="22"/>
                <w:szCs w:val="22"/>
              </w:rPr>
              <w:t xml:space="preserve"> </w:t>
            </w:r>
            <w:proofErr w:type="spellStart"/>
            <w:r w:rsidRPr="00CA4D5E">
              <w:rPr>
                <w:rFonts w:cstheme="minorHAnsi"/>
                <w:sz w:val="22"/>
                <w:szCs w:val="22"/>
              </w:rPr>
              <w:t>agc</w:t>
            </w:r>
            <w:proofErr w:type="spellEnd"/>
            <w:r w:rsidRPr="00CA4D5E">
              <w:rPr>
                <w:rFonts w:cstheme="minorHAnsi"/>
                <w:sz w:val="22"/>
                <w:szCs w:val="22"/>
              </w:rPr>
              <w:t xml:space="preserve"> CCA </w:t>
            </w:r>
            <w:proofErr w:type="spellStart"/>
            <w:r w:rsidRPr="00CA4D5E">
              <w:rPr>
                <w:rFonts w:cstheme="minorHAnsi"/>
                <w:sz w:val="22"/>
                <w:szCs w:val="22"/>
              </w:rPr>
              <w:t>CCA</w:t>
            </w:r>
            <w:proofErr w:type="spellEnd"/>
            <w:r w:rsidRPr="00CA4D5E">
              <w:rPr>
                <w:rFonts w:cstheme="minorHAnsi"/>
                <w:sz w:val="22"/>
                <w:szCs w:val="22"/>
              </w:rPr>
              <w:t xml:space="preserve"> </w:t>
            </w:r>
            <w:proofErr w:type="spellStart"/>
            <w:r w:rsidRPr="00CA4D5E">
              <w:rPr>
                <w:rFonts w:cstheme="minorHAnsi"/>
                <w:sz w:val="22"/>
                <w:szCs w:val="22"/>
              </w:rPr>
              <w:t>CCA</w:t>
            </w:r>
            <w:proofErr w:type="spellEnd"/>
            <w:r w:rsidRPr="00CA4D5E">
              <w:rPr>
                <w:rFonts w:cstheme="minorHAnsi"/>
                <w:sz w:val="22"/>
                <w:szCs w:val="22"/>
              </w:rPr>
              <w:t xml:space="preserve"> GGA TGA ACA GGA AG-3`</w:t>
            </w:r>
          </w:p>
        </w:tc>
      </w:tr>
      <w:tr w:rsidR="007D52BC" w:rsidRPr="00CA4D5E" w14:paraId="6A483B99" w14:textId="77777777" w:rsidTr="00C327B3">
        <w:trPr>
          <w:trHeight w:val="283"/>
        </w:trPr>
        <w:tc>
          <w:tcPr>
            <w:tcW w:w="2268" w:type="dxa"/>
            <w:vAlign w:val="center"/>
          </w:tcPr>
          <w:p w14:paraId="32165CE3" w14:textId="77777777" w:rsidR="007D52BC" w:rsidRPr="00CA4D5E" w:rsidRDefault="007D52BC" w:rsidP="008E1474">
            <w:pPr>
              <w:pStyle w:val="KeinLeerraum"/>
              <w:rPr>
                <w:rFonts w:cstheme="minorHAnsi"/>
                <w:sz w:val="22"/>
                <w:szCs w:val="22"/>
              </w:rPr>
            </w:pPr>
            <w:r w:rsidRPr="00CA4D5E">
              <w:rPr>
                <w:rFonts w:cstheme="minorHAnsi"/>
                <w:sz w:val="22"/>
                <w:szCs w:val="22"/>
              </w:rPr>
              <w:t>F-TDII-3</w:t>
            </w:r>
          </w:p>
        </w:tc>
        <w:tc>
          <w:tcPr>
            <w:tcW w:w="7427" w:type="dxa"/>
            <w:vAlign w:val="center"/>
          </w:tcPr>
          <w:p w14:paraId="1EF64F2D"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5´-CGG GAC GTG CAC AAC CTC GAC TAC-3`</w:t>
            </w:r>
          </w:p>
        </w:tc>
      </w:tr>
      <w:tr w:rsidR="007D52BC" w:rsidRPr="001C2B51" w14:paraId="6EE3096F" w14:textId="77777777" w:rsidTr="00C327B3">
        <w:trPr>
          <w:trHeight w:val="283"/>
        </w:trPr>
        <w:tc>
          <w:tcPr>
            <w:tcW w:w="2268" w:type="dxa"/>
            <w:vAlign w:val="center"/>
          </w:tcPr>
          <w:p w14:paraId="70235D02" w14:textId="77777777" w:rsidR="007D52BC" w:rsidRPr="00CA4D5E" w:rsidRDefault="007D52BC" w:rsidP="008E1474">
            <w:pPr>
              <w:pStyle w:val="KeinLeerraum"/>
              <w:rPr>
                <w:rFonts w:cstheme="minorHAnsi"/>
                <w:sz w:val="22"/>
                <w:szCs w:val="22"/>
              </w:rPr>
            </w:pPr>
            <w:r w:rsidRPr="00CA4D5E">
              <w:rPr>
                <w:rFonts w:cstheme="minorHAnsi"/>
                <w:sz w:val="22"/>
                <w:szCs w:val="22"/>
              </w:rPr>
              <w:t>R-TDII-BA</w:t>
            </w:r>
          </w:p>
        </w:tc>
        <w:tc>
          <w:tcPr>
            <w:tcW w:w="7427" w:type="dxa"/>
            <w:vAlign w:val="center"/>
          </w:tcPr>
          <w:p w14:paraId="17B3FC4E"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5´-aga </w:t>
            </w:r>
            <w:proofErr w:type="spellStart"/>
            <w:r w:rsidRPr="00CA4D5E">
              <w:rPr>
                <w:rFonts w:cstheme="minorHAnsi"/>
                <w:sz w:val="22"/>
                <w:szCs w:val="22"/>
              </w:rPr>
              <w:t>gca</w:t>
            </w:r>
            <w:proofErr w:type="spellEnd"/>
            <w:r w:rsidRPr="00CA4D5E">
              <w:rPr>
                <w:rFonts w:cstheme="minorHAnsi"/>
                <w:sz w:val="22"/>
                <w:szCs w:val="22"/>
              </w:rPr>
              <w:t xml:space="preserve"> </w:t>
            </w:r>
            <w:proofErr w:type="spellStart"/>
            <w:r w:rsidRPr="00CA4D5E">
              <w:rPr>
                <w:rFonts w:cstheme="minorHAnsi"/>
                <w:sz w:val="22"/>
                <w:szCs w:val="22"/>
              </w:rPr>
              <w:t>gga</w:t>
            </w:r>
            <w:proofErr w:type="spellEnd"/>
            <w:r w:rsidRPr="00CA4D5E">
              <w:rPr>
                <w:rFonts w:cstheme="minorHAnsi"/>
                <w:sz w:val="22"/>
                <w:szCs w:val="22"/>
              </w:rPr>
              <w:t xml:space="preserve"> ccc </w:t>
            </w:r>
            <w:proofErr w:type="spellStart"/>
            <w:r w:rsidRPr="00CA4D5E">
              <w:rPr>
                <w:rFonts w:cstheme="minorHAnsi"/>
                <w:sz w:val="22"/>
                <w:szCs w:val="22"/>
              </w:rPr>
              <w:t>caa</w:t>
            </w:r>
            <w:proofErr w:type="spellEnd"/>
            <w:r w:rsidRPr="00CA4D5E">
              <w:rPr>
                <w:rFonts w:cstheme="minorHAnsi"/>
                <w:sz w:val="22"/>
                <w:szCs w:val="22"/>
              </w:rPr>
              <w:t xml:space="preserve"> </w:t>
            </w:r>
            <w:proofErr w:type="spellStart"/>
            <w:r w:rsidRPr="00CA4D5E">
              <w:rPr>
                <w:rFonts w:cstheme="minorHAnsi"/>
                <w:sz w:val="22"/>
                <w:szCs w:val="22"/>
              </w:rPr>
              <w:t>agg</w:t>
            </w:r>
            <w:proofErr w:type="spellEnd"/>
            <w:r w:rsidRPr="00CA4D5E">
              <w:rPr>
                <w:rFonts w:cstheme="minorHAnsi"/>
                <w:sz w:val="22"/>
                <w:szCs w:val="22"/>
              </w:rPr>
              <w:t xml:space="preserve"> </w:t>
            </w:r>
            <w:proofErr w:type="spellStart"/>
            <w:r w:rsidRPr="00CA4D5E">
              <w:rPr>
                <w:rFonts w:cstheme="minorHAnsi"/>
                <w:sz w:val="22"/>
                <w:szCs w:val="22"/>
              </w:rPr>
              <w:t>acc</w:t>
            </w:r>
            <w:proofErr w:type="spellEnd"/>
            <w:r w:rsidRPr="00CA4D5E">
              <w:rPr>
                <w:rFonts w:cstheme="minorHAnsi"/>
                <w:sz w:val="22"/>
                <w:szCs w:val="22"/>
              </w:rPr>
              <w:t xml:space="preserve"> </w:t>
            </w:r>
            <w:proofErr w:type="spellStart"/>
            <w:r w:rsidRPr="00CA4D5E">
              <w:rPr>
                <w:rFonts w:cstheme="minorHAnsi"/>
                <w:sz w:val="22"/>
                <w:szCs w:val="22"/>
              </w:rPr>
              <w:t>agc</w:t>
            </w:r>
            <w:proofErr w:type="spellEnd"/>
            <w:r w:rsidRPr="00CA4D5E">
              <w:rPr>
                <w:rFonts w:cstheme="minorHAnsi"/>
                <w:sz w:val="22"/>
                <w:szCs w:val="22"/>
              </w:rPr>
              <w:t xml:space="preserve"> CAG GCG TCC TAC TGG CAT GA-3`</w:t>
            </w:r>
          </w:p>
        </w:tc>
      </w:tr>
    </w:tbl>
    <w:p w14:paraId="16EDE402" w14:textId="77777777" w:rsidR="007D52BC" w:rsidRPr="00CA4D5E" w:rsidRDefault="007D52BC" w:rsidP="008E1474">
      <w:pPr>
        <w:rPr>
          <w:sz w:val="22"/>
          <w:szCs w:val="22"/>
          <w:lang w:val="de-AT"/>
        </w:rPr>
      </w:pPr>
    </w:p>
    <w:p w14:paraId="3F50DDCB" w14:textId="77777777" w:rsidR="007D52BC" w:rsidRPr="00CA4D5E" w:rsidRDefault="007D52BC" w:rsidP="00CA4D5E">
      <w:pPr>
        <w:pStyle w:val="berschrift3"/>
      </w:pPr>
      <w:proofErr w:type="spellStart"/>
      <w:r w:rsidRPr="00CA4D5E">
        <w:t>Labeling</w:t>
      </w:r>
      <w:proofErr w:type="spellEnd"/>
      <w:r w:rsidRPr="00CA4D5E">
        <w:t xml:space="preserve"> probes</w:t>
      </w:r>
    </w:p>
    <w:p w14:paraId="1C599003" w14:textId="77777777" w:rsidR="007D52BC" w:rsidRPr="00CA4D5E" w:rsidRDefault="007D52BC" w:rsidP="008E1474">
      <w:pPr>
        <w:rPr>
          <w:sz w:val="22"/>
          <w:szCs w:val="22"/>
        </w:rPr>
      </w:pPr>
    </w:p>
    <w:tbl>
      <w:tblPr>
        <w:tblStyle w:val="Tabellenraster"/>
        <w:tblW w:w="96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68"/>
        <w:gridCol w:w="7427"/>
      </w:tblGrid>
      <w:tr w:rsidR="007D52BC" w:rsidRPr="00CA4D5E" w14:paraId="279E2862" w14:textId="77777777" w:rsidTr="00C327B3">
        <w:trPr>
          <w:trHeight w:val="283"/>
        </w:trPr>
        <w:tc>
          <w:tcPr>
            <w:tcW w:w="2268" w:type="dxa"/>
            <w:shd w:val="clear" w:color="auto" w:fill="D9D9D9" w:themeFill="background1" w:themeFillShade="D9"/>
            <w:vAlign w:val="center"/>
          </w:tcPr>
          <w:p w14:paraId="32F67FB5" w14:textId="77777777" w:rsidR="007D52BC" w:rsidRPr="00CA4D5E" w:rsidRDefault="007D52BC" w:rsidP="008E1474">
            <w:pPr>
              <w:pStyle w:val="KeinLeerraum"/>
              <w:rPr>
                <w:rFonts w:cstheme="minorHAnsi"/>
                <w:sz w:val="22"/>
                <w:szCs w:val="22"/>
              </w:rPr>
            </w:pPr>
            <w:r w:rsidRPr="00CA4D5E">
              <w:rPr>
                <w:rFonts w:cstheme="minorHAnsi"/>
                <w:sz w:val="22"/>
                <w:szCs w:val="22"/>
              </w:rPr>
              <w:t>Name</w:t>
            </w:r>
          </w:p>
        </w:tc>
        <w:tc>
          <w:tcPr>
            <w:tcW w:w="7427" w:type="dxa"/>
            <w:shd w:val="clear" w:color="auto" w:fill="D9D9D9" w:themeFill="background1" w:themeFillShade="D9"/>
            <w:vAlign w:val="center"/>
          </w:tcPr>
          <w:p w14:paraId="358E1A92" w14:textId="77777777" w:rsidR="007D52BC" w:rsidRPr="00CA4D5E" w:rsidRDefault="007D52BC" w:rsidP="008E1474">
            <w:pPr>
              <w:pStyle w:val="KeinLeerraum"/>
              <w:rPr>
                <w:rFonts w:cstheme="minorHAnsi"/>
                <w:sz w:val="22"/>
                <w:szCs w:val="22"/>
              </w:rPr>
            </w:pPr>
            <w:proofErr w:type="spellStart"/>
            <w:r w:rsidRPr="00CA4D5E">
              <w:rPr>
                <w:rFonts w:cstheme="minorHAnsi"/>
                <w:sz w:val="22"/>
                <w:szCs w:val="22"/>
              </w:rPr>
              <w:t>Sequence</w:t>
            </w:r>
            <w:proofErr w:type="spellEnd"/>
          </w:p>
        </w:tc>
      </w:tr>
      <w:tr w:rsidR="007D52BC" w:rsidRPr="00CA4D5E" w14:paraId="72E417E7" w14:textId="77777777" w:rsidTr="00C327B3">
        <w:trPr>
          <w:trHeight w:val="283"/>
        </w:trPr>
        <w:tc>
          <w:tcPr>
            <w:tcW w:w="2268" w:type="dxa"/>
            <w:vAlign w:val="center"/>
          </w:tcPr>
          <w:p w14:paraId="79800D2B"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ACH </w:t>
            </w:r>
            <w:proofErr w:type="spellStart"/>
            <w:r w:rsidRPr="00CA4D5E">
              <w:rPr>
                <w:rFonts w:cstheme="minorHAnsi"/>
                <w:sz w:val="22"/>
                <w:szCs w:val="22"/>
              </w:rPr>
              <w:t>wt</w:t>
            </w:r>
            <w:proofErr w:type="spellEnd"/>
            <w:r w:rsidRPr="00CA4D5E">
              <w:rPr>
                <w:rFonts w:cstheme="minorHAnsi"/>
                <w:sz w:val="22"/>
                <w:szCs w:val="22"/>
              </w:rPr>
              <w:t xml:space="preserve"> 488</w:t>
            </w:r>
          </w:p>
        </w:tc>
        <w:tc>
          <w:tcPr>
            <w:tcW w:w="7427" w:type="dxa"/>
            <w:vAlign w:val="center"/>
          </w:tcPr>
          <w:p w14:paraId="40861518"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5´-/Alex488N/AGG CAT CCT CAG C*T*A*C*G-3`</w:t>
            </w:r>
          </w:p>
        </w:tc>
      </w:tr>
      <w:tr w:rsidR="007D52BC" w:rsidRPr="00CA4D5E" w14:paraId="56108127" w14:textId="77777777" w:rsidTr="00C327B3">
        <w:trPr>
          <w:trHeight w:val="283"/>
        </w:trPr>
        <w:tc>
          <w:tcPr>
            <w:tcW w:w="2268" w:type="dxa"/>
            <w:vAlign w:val="center"/>
          </w:tcPr>
          <w:p w14:paraId="3375DF1F"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ACH </w:t>
            </w:r>
            <w:proofErr w:type="spellStart"/>
            <w:r w:rsidRPr="00CA4D5E">
              <w:rPr>
                <w:rFonts w:cstheme="minorHAnsi"/>
                <w:sz w:val="22"/>
                <w:szCs w:val="22"/>
              </w:rPr>
              <w:t>mut</w:t>
            </w:r>
            <w:proofErr w:type="spellEnd"/>
            <w:r w:rsidRPr="00CA4D5E">
              <w:rPr>
                <w:rFonts w:cstheme="minorHAnsi"/>
                <w:sz w:val="22"/>
                <w:szCs w:val="22"/>
              </w:rPr>
              <w:t xml:space="preserve"> TX592</w:t>
            </w:r>
          </w:p>
        </w:tc>
        <w:tc>
          <w:tcPr>
            <w:tcW w:w="7427" w:type="dxa"/>
            <w:vAlign w:val="center"/>
          </w:tcPr>
          <w:p w14:paraId="4BFD78CF"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5´-/</w:t>
            </w:r>
            <w:proofErr w:type="spellStart"/>
            <w:r w:rsidRPr="00CA4D5E">
              <w:rPr>
                <w:rFonts w:cstheme="minorHAnsi"/>
                <w:sz w:val="22"/>
                <w:szCs w:val="22"/>
                <w:lang w:val="en-US"/>
              </w:rPr>
              <w:t>TexRd</w:t>
            </w:r>
            <w:proofErr w:type="spellEnd"/>
            <w:r w:rsidRPr="00CA4D5E">
              <w:rPr>
                <w:rFonts w:cstheme="minorHAnsi"/>
                <w:sz w:val="22"/>
                <w:szCs w:val="22"/>
                <w:lang w:val="en-US"/>
              </w:rPr>
              <w:t>-XN/CAG GCA TCC TCA GC*T*A*C*A-3`</w:t>
            </w:r>
          </w:p>
        </w:tc>
      </w:tr>
      <w:tr w:rsidR="007D52BC" w:rsidRPr="00CA4D5E" w14:paraId="33FBAA2C" w14:textId="77777777" w:rsidTr="00C327B3">
        <w:trPr>
          <w:trHeight w:val="283"/>
        </w:trPr>
        <w:tc>
          <w:tcPr>
            <w:tcW w:w="2268" w:type="dxa"/>
            <w:vAlign w:val="center"/>
          </w:tcPr>
          <w:p w14:paraId="52379AD8"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TDII </w:t>
            </w:r>
            <w:proofErr w:type="spellStart"/>
            <w:r w:rsidRPr="00CA4D5E">
              <w:rPr>
                <w:rFonts w:cstheme="minorHAnsi"/>
                <w:sz w:val="22"/>
                <w:szCs w:val="22"/>
              </w:rPr>
              <w:t>wt</w:t>
            </w:r>
            <w:proofErr w:type="spellEnd"/>
            <w:r w:rsidRPr="00CA4D5E">
              <w:rPr>
                <w:rFonts w:cstheme="minorHAnsi"/>
                <w:sz w:val="22"/>
                <w:szCs w:val="22"/>
              </w:rPr>
              <w:t xml:space="preserve"> 647</w:t>
            </w:r>
          </w:p>
        </w:tc>
        <w:tc>
          <w:tcPr>
            <w:tcW w:w="7427" w:type="dxa"/>
            <w:vAlign w:val="center"/>
          </w:tcPr>
          <w:p w14:paraId="3A3C3CF7"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5´-/Alex647N/CAC AAC CTC GAC TAC TAC*A*A*G*A-3`</w:t>
            </w:r>
          </w:p>
        </w:tc>
      </w:tr>
      <w:tr w:rsidR="007D52BC" w:rsidRPr="00CA4D5E" w14:paraId="2C4A1D13" w14:textId="77777777" w:rsidTr="00C327B3">
        <w:trPr>
          <w:trHeight w:val="283"/>
        </w:trPr>
        <w:tc>
          <w:tcPr>
            <w:tcW w:w="2268" w:type="dxa"/>
            <w:vAlign w:val="center"/>
          </w:tcPr>
          <w:p w14:paraId="58BC16AD"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TDII </w:t>
            </w:r>
            <w:proofErr w:type="spellStart"/>
            <w:r w:rsidRPr="00CA4D5E">
              <w:rPr>
                <w:rFonts w:cstheme="minorHAnsi"/>
                <w:sz w:val="22"/>
                <w:szCs w:val="22"/>
              </w:rPr>
              <w:t>mut</w:t>
            </w:r>
            <w:proofErr w:type="spellEnd"/>
            <w:r w:rsidRPr="00CA4D5E">
              <w:rPr>
                <w:rFonts w:cstheme="minorHAnsi"/>
                <w:sz w:val="22"/>
                <w:szCs w:val="22"/>
              </w:rPr>
              <w:t xml:space="preserve"> 532</w:t>
            </w:r>
          </w:p>
        </w:tc>
        <w:tc>
          <w:tcPr>
            <w:tcW w:w="7427" w:type="dxa"/>
            <w:vAlign w:val="center"/>
          </w:tcPr>
          <w:p w14:paraId="42BEC9A2"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 xml:space="preserve">5´-/Alex532N/ACA ACC TCG ACT </w:t>
            </w:r>
            <w:proofErr w:type="spellStart"/>
            <w:r w:rsidRPr="00CA4D5E">
              <w:rPr>
                <w:rFonts w:cstheme="minorHAnsi"/>
                <w:sz w:val="22"/>
                <w:szCs w:val="22"/>
                <w:lang w:val="en-US"/>
              </w:rPr>
              <w:t>ACT</w:t>
            </w:r>
            <w:proofErr w:type="spellEnd"/>
            <w:r w:rsidRPr="00CA4D5E">
              <w:rPr>
                <w:rFonts w:cstheme="minorHAnsi"/>
                <w:sz w:val="22"/>
                <w:szCs w:val="22"/>
                <w:lang w:val="en-US"/>
              </w:rPr>
              <w:t xml:space="preserve"> AC*A*A*G*G-3`</w:t>
            </w:r>
          </w:p>
        </w:tc>
      </w:tr>
    </w:tbl>
    <w:p w14:paraId="324A37D9" w14:textId="77777777" w:rsidR="007D52BC" w:rsidRPr="00CA4D5E" w:rsidRDefault="007D52BC" w:rsidP="008E1474">
      <w:pPr>
        <w:rPr>
          <w:sz w:val="22"/>
          <w:szCs w:val="22"/>
        </w:rPr>
      </w:pPr>
    </w:p>
    <w:p w14:paraId="644D406B" w14:textId="77777777" w:rsidR="007D52BC" w:rsidRPr="00CA4D5E" w:rsidRDefault="007D52BC" w:rsidP="00CA4D5E">
      <w:pPr>
        <w:pStyle w:val="berschrift3"/>
      </w:pPr>
      <w:r w:rsidRPr="00CA4D5E">
        <w:t xml:space="preserve">Dye switch </w:t>
      </w:r>
      <w:proofErr w:type="spellStart"/>
      <w:r w:rsidRPr="00CA4D5E">
        <w:t>labeling</w:t>
      </w:r>
      <w:proofErr w:type="spellEnd"/>
      <w:r w:rsidRPr="00CA4D5E">
        <w:t xml:space="preserve"> probes</w:t>
      </w:r>
    </w:p>
    <w:p w14:paraId="02AD38BE" w14:textId="77777777" w:rsidR="007D52BC" w:rsidRPr="00CA4D5E" w:rsidRDefault="007D52BC" w:rsidP="008E1474">
      <w:pPr>
        <w:rPr>
          <w:sz w:val="22"/>
          <w:szCs w:val="22"/>
        </w:rPr>
      </w:pPr>
    </w:p>
    <w:tbl>
      <w:tblPr>
        <w:tblStyle w:val="Tabellenraster"/>
        <w:tblW w:w="96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68"/>
        <w:gridCol w:w="7427"/>
      </w:tblGrid>
      <w:tr w:rsidR="007D52BC" w:rsidRPr="00CA4D5E" w14:paraId="14534BC6" w14:textId="77777777" w:rsidTr="00C327B3">
        <w:trPr>
          <w:trHeight w:val="283"/>
        </w:trPr>
        <w:tc>
          <w:tcPr>
            <w:tcW w:w="2268" w:type="dxa"/>
            <w:shd w:val="clear" w:color="auto" w:fill="D9D9D9" w:themeFill="background1" w:themeFillShade="D9"/>
            <w:vAlign w:val="center"/>
          </w:tcPr>
          <w:p w14:paraId="4A668BC4" w14:textId="77777777" w:rsidR="007D52BC" w:rsidRPr="00CA4D5E" w:rsidRDefault="007D52BC" w:rsidP="008E1474">
            <w:pPr>
              <w:pStyle w:val="KeinLeerraum"/>
              <w:rPr>
                <w:rFonts w:cstheme="minorHAnsi"/>
                <w:sz w:val="22"/>
                <w:szCs w:val="22"/>
              </w:rPr>
            </w:pPr>
            <w:r w:rsidRPr="00CA4D5E">
              <w:rPr>
                <w:rFonts w:cstheme="minorHAnsi"/>
                <w:sz w:val="22"/>
                <w:szCs w:val="22"/>
              </w:rPr>
              <w:t>Name</w:t>
            </w:r>
          </w:p>
        </w:tc>
        <w:tc>
          <w:tcPr>
            <w:tcW w:w="7427" w:type="dxa"/>
            <w:shd w:val="clear" w:color="auto" w:fill="D9D9D9" w:themeFill="background1" w:themeFillShade="D9"/>
            <w:vAlign w:val="center"/>
          </w:tcPr>
          <w:p w14:paraId="5B0CC7A1" w14:textId="77777777" w:rsidR="007D52BC" w:rsidRPr="00CA4D5E" w:rsidRDefault="007D52BC" w:rsidP="008E1474">
            <w:pPr>
              <w:pStyle w:val="KeinLeerraum"/>
              <w:rPr>
                <w:rFonts w:cstheme="minorHAnsi"/>
                <w:sz w:val="22"/>
                <w:szCs w:val="22"/>
              </w:rPr>
            </w:pPr>
            <w:proofErr w:type="spellStart"/>
            <w:r w:rsidRPr="00CA4D5E">
              <w:rPr>
                <w:rFonts w:cstheme="minorHAnsi"/>
                <w:sz w:val="22"/>
                <w:szCs w:val="22"/>
              </w:rPr>
              <w:t>Sequence</w:t>
            </w:r>
            <w:proofErr w:type="spellEnd"/>
          </w:p>
        </w:tc>
      </w:tr>
      <w:tr w:rsidR="007D52BC" w:rsidRPr="00CA4D5E" w14:paraId="79D627AD" w14:textId="77777777" w:rsidTr="00C327B3">
        <w:trPr>
          <w:trHeight w:val="283"/>
        </w:trPr>
        <w:tc>
          <w:tcPr>
            <w:tcW w:w="2268" w:type="dxa"/>
            <w:vAlign w:val="center"/>
          </w:tcPr>
          <w:p w14:paraId="5A8EAE10"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ACH </w:t>
            </w:r>
            <w:proofErr w:type="spellStart"/>
            <w:r w:rsidRPr="00CA4D5E">
              <w:rPr>
                <w:rFonts w:cstheme="minorHAnsi"/>
                <w:sz w:val="22"/>
                <w:szCs w:val="22"/>
              </w:rPr>
              <w:t>wt</w:t>
            </w:r>
            <w:proofErr w:type="spellEnd"/>
            <w:r w:rsidRPr="00CA4D5E">
              <w:rPr>
                <w:rFonts w:cstheme="minorHAnsi"/>
                <w:sz w:val="22"/>
                <w:szCs w:val="22"/>
              </w:rPr>
              <w:t xml:space="preserve"> TX592</w:t>
            </w:r>
          </w:p>
        </w:tc>
        <w:tc>
          <w:tcPr>
            <w:tcW w:w="7427" w:type="dxa"/>
            <w:vAlign w:val="center"/>
          </w:tcPr>
          <w:p w14:paraId="2EB8926D"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5´-/</w:t>
            </w:r>
            <w:proofErr w:type="spellStart"/>
            <w:r w:rsidRPr="00CA4D5E">
              <w:rPr>
                <w:rFonts w:cstheme="minorHAnsi"/>
                <w:sz w:val="22"/>
                <w:szCs w:val="22"/>
                <w:lang w:val="en-US"/>
              </w:rPr>
              <w:t>TexRd</w:t>
            </w:r>
            <w:proofErr w:type="spellEnd"/>
            <w:r w:rsidRPr="00CA4D5E">
              <w:rPr>
                <w:rFonts w:cstheme="minorHAnsi"/>
                <w:sz w:val="22"/>
                <w:szCs w:val="22"/>
                <w:lang w:val="en-US"/>
              </w:rPr>
              <w:t>-XN/ AGG CAT CCT CAG C*T*A*C*G-3`</w:t>
            </w:r>
          </w:p>
        </w:tc>
      </w:tr>
      <w:tr w:rsidR="007D52BC" w:rsidRPr="00CA4D5E" w14:paraId="1DE87A9B" w14:textId="77777777" w:rsidTr="00C327B3">
        <w:trPr>
          <w:trHeight w:val="283"/>
        </w:trPr>
        <w:tc>
          <w:tcPr>
            <w:tcW w:w="2268" w:type="dxa"/>
            <w:vAlign w:val="center"/>
          </w:tcPr>
          <w:p w14:paraId="27BD0E03"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ACH </w:t>
            </w:r>
            <w:proofErr w:type="spellStart"/>
            <w:r w:rsidRPr="00CA4D5E">
              <w:rPr>
                <w:rFonts w:cstheme="minorHAnsi"/>
                <w:sz w:val="22"/>
                <w:szCs w:val="22"/>
              </w:rPr>
              <w:t>mut</w:t>
            </w:r>
            <w:proofErr w:type="spellEnd"/>
            <w:r w:rsidRPr="00CA4D5E">
              <w:rPr>
                <w:rFonts w:cstheme="minorHAnsi"/>
                <w:sz w:val="22"/>
                <w:szCs w:val="22"/>
              </w:rPr>
              <w:t xml:space="preserve"> 488</w:t>
            </w:r>
          </w:p>
        </w:tc>
        <w:tc>
          <w:tcPr>
            <w:tcW w:w="7427" w:type="dxa"/>
            <w:vAlign w:val="center"/>
          </w:tcPr>
          <w:p w14:paraId="1ACF4DCD"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5´-/Alex488N/CAG GCA TCC TCA GC*C*A*C*A-3`</w:t>
            </w:r>
          </w:p>
        </w:tc>
      </w:tr>
      <w:tr w:rsidR="007D52BC" w:rsidRPr="00CA4D5E" w14:paraId="4C049718" w14:textId="77777777" w:rsidTr="00C327B3">
        <w:trPr>
          <w:trHeight w:val="283"/>
        </w:trPr>
        <w:tc>
          <w:tcPr>
            <w:tcW w:w="2268" w:type="dxa"/>
            <w:vAlign w:val="center"/>
          </w:tcPr>
          <w:p w14:paraId="7AB44A92"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TDII </w:t>
            </w:r>
            <w:proofErr w:type="spellStart"/>
            <w:r w:rsidRPr="00CA4D5E">
              <w:rPr>
                <w:rFonts w:cstheme="minorHAnsi"/>
                <w:sz w:val="22"/>
                <w:szCs w:val="22"/>
              </w:rPr>
              <w:t>wt</w:t>
            </w:r>
            <w:proofErr w:type="spellEnd"/>
            <w:r w:rsidRPr="00CA4D5E">
              <w:rPr>
                <w:rFonts w:cstheme="minorHAnsi"/>
                <w:sz w:val="22"/>
                <w:szCs w:val="22"/>
              </w:rPr>
              <w:t xml:space="preserve"> 532</w:t>
            </w:r>
          </w:p>
        </w:tc>
        <w:tc>
          <w:tcPr>
            <w:tcW w:w="7427" w:type="dxa"/>
            <w:vAlign w:val="center"/>
          </w:tcPr>
          <w:p w14:paraId="719DC111"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5´-/Alex532N/CAC AAC CTC GAC TAC TAC*A*A*G*A-3`</w:t>
            </w:r>
          </w:p>
        </w:tc>
      </w:tr>
      <w:tr w:rsidR="007D52BC" w:rsidRPr="00CA4D5E" w14:paraId="67154AE9" w14:textId="77777777" w:rsidTr="00C327B3">
        <w:trPr>
          <w:trHeight w:val="283"/>
        </w:trPr>
        <w:tc>
          <w:tcPr>
            <w:tcW w:w="2268" w:type="dxa"/>
            <w:vAlign w:val="center"/>
          </w:tcPr>
          <w:p w14:paraId="67255F8A" w14:textId="77777777" w:rsidR="007D52BC" w:rsidRPr="00CA4D5E" w:rsidRDefault="007D52BC" w:rsidP="008E1474">
            <w:pPr>
              <w:pStyle w:val="KeinLeerraum"/>
              <w:rPr>
                <w:rFonts w:cstheme="minorHAnsi"/>
                <w:sz w:val="22"/>
                <w:szCs w:val="22"/>
              </w:rPr>
            </w:pPr>
            <w:r w:rsidRPr="00CA4D5E">
              <w:rPr>
                <w:rFonts w:cstheme="minorHAnsi"/>
                <w:sz w:val="22"/>
                <w:szCs w:val="22"/>
              </w:rPr>
              <w:t xml:space="preserve">TDII </w:t>
            </w:r>
            <w:proofErr w:type="spellStart"/>
            <w:r w:rsidRPr="00CA4D5E">
              <w:rPr>
                <w:rFonts w:cstheme="minorHAnsi"/>
                <w:sz w:val="22"/>
                <w:szCs w:val="22"/>
              </w:rPr>
              <w:t>mut</w:t>
            </w:r>
            <w:proofErr w:type="spellEnd"/>
            <w:r w:rsidRPr="00CA4D5E">
              <w:rPr>
                <w:rFonts w:cstheme="minorHAnsi"/>
                <w:sz w:val="22"/>
                <w:szCs w:val="22"/>
              </w:rPr>
              <w:t xml:space="preserve"> 647</w:t>
            </w:r>
          </w:p>
        </w:tc>
        <w:tc>
          <w:tcPr>
            <w:tcW w:w="7427" w:type="dxa"/>
            <w:vAlign w:val="center"/>
          </w:tcPr>
          <w:p w14:paraId="1FCF1996" w14:textId="77777777" w:rsidR="007D52BC" w:rsidRPr="00CA4D5E" w:rsidRDefault="007D52BC" w:rsidP="008E1474">
            <w:pPr>
              <w:pStyle w:val="KeinLeerraum"/>
              <w:rPr>
                <w:rFonts w:cstheme="minorHAnsi"/>
                <w:sz w:val="22"/>
                <w:szCs w:val="22"/>
                <w:lang w:val="en-US"/>
              </w:rPr>
            </w:pPr>
            <w:r w:rsidRPr="00CA4D5E">
              <w:rPr>
                <w:rFonts w:cstheme="minorHAnsi"/>
                <w:sz w:val="22"/>
                <w:szCs w:val="22"/>
                <w:lang w:val="en-US"/>
              </w:rPr>
              <w:t xml:space="preserve">5´-/Alex647N7ACA ACC TCG ACT </w:t>
            </w:r>
            <w:proofErr w:type="spellStart"/>
            <w:r w:rsidRPr="00CA4D5E">
              <w:rPr>
                <w:rFonts w:cstheme="minorHAnsi"/>
                <w:sz w:val="22"/>
                <w:szCs w:val="22"/>
                <w:lang w:val="en-US"/>
              </w:rPr>
              <w:t>ACT</w:t>
            </w:r>
            <w:proofErr w:type="spellEnd"/>
            <w:r w:rsidRPr="00CA4D5E">
              <w:rPr>
                <w:rFonts w:cstheme="minorHAnsi"/>
                <w:sz w:val="22"/>
                <w:szCs w:val="22"/>
                <w:lang w:val="en-US"/>
              </w:rPr>
              <w:t xml:space="preserve"> AC*A*A*G*G-3`</w:t>
            </w:r>
          </w:p>
        </w:tc>
      </w:tr>
    </w:tbl>
    <w:p w14:paraId="06065C9C" w14:textId="1FFAEAE7" w:rsidR="005A428F" w:rsidRPr="00CA4D5E" w:rsidRDefault="005A428F" w:rsidP="008E1474">
      <w:pPr>
        <w:rPr>
          <w:sz w:val="22"/>
          <w:szCs w:val="22"/>
        </w:rPr>
      </w:pPr>
    </w:p>
    <w:p w14:paraId="781253EA" w14:textId="722A3A75" w:rsidR="005C3A36" w:rsidRPr="00CA4D5E" w:rsidRDefault="005C3A36" w:rsidP="008E1474">
      <w:pPr>
        <w:rPr>
          <w:sz w:val="22"/>
          <w:szCs w:val="22"/>
        </w:rPr>
      </w:pPr>
    </w:p>
    <w:p w14:paraId="59117D7C" w14:textId="1383DDAB" w:rsidR="005C3A36" w:rsidRPr="00E56C77" w:rsidRDefault="005C3A36" w:rsidP="008E1474">
      <w:pPr>
        <w:pStyle w:val="berschrift2"/>
      </w:pPr>
      <w:r w:rsidRPr="00E56C77">
        <w:t>Preparation of emulsion</w:t>
      </w:r>
    </w:p>
    <w:p w14:paraId="7425B511" w14:textId="3C83607B" w:rsidR="005C3A36" w:rsidRPr="00E56C77" w:rsidRDefault="005C3A36" w:rsidP="008E1474">
      <w:pPr>
        <w:pStyle w:val="berschrift3"/>
      </w:pPr>
      <w:bookmarkStart w:id="0" w:name="OLE_LINK35"/>
      <w:bookmarkStart w:id="1" w:name="OLE_LINK36"/>
      <w:bookmarkStart w:id="2" w:name="OLE_LINK37"/>
      <w:bookmarkStart w:id="3" w:name="OLE_LINK3"/>
      <w:bookmarkStart w:id="4" w:name="OLE_LINK4"/>
      <w:bookmarkStart w:id="5" w:name="OLE_LINK126"/>
      <w:bookmarkStart w:id="6" w:name="OLE_LINK127"/>
      <w:bookmarkStart w:id="7" w:name="OLE_LINK128"/>
      <w:r w:rsidRPr="00E56C77">
        <w:t xml:space="preserve">Oil phase </w:t>
      </w:r>
    </w:p>
    <w:p w14:paraId="41C3EFC7" w14:textId="77777777" w:rsidR="0010045B" w:rsidRPr="00E56C77" w:rsidRDefault="005C3A36" w:rsidP="008E1474">
      <w:pPr>
        <w:pStyle w:val="Listenabsatz"/>
        <w:numPr>
          <w:ilvl w:val="0"/>
          <w:numId w:val="5"/>
        </w:numPr>
      </w:pPr>
      <w:r w:rsidRPr="00E56C77">
        <w:t>Weigh Formulation Aid, Fluid, and Silicone oil in a ratio of 4:3:3 based on the composition below (Dow Corning/Sigma Aldrich)</w:t>
      </w:r>
      <w:r w:rsidR="0010045B" w:rsidRPr="00E56C77">
        <w:t xml:space="preserve"> </w:t>
      </w:r>
    </w:p>
    <w:p w14:paraId="42DD219D" w14:textId="5D37D3C4" w:rsidR="0010045B" w:rsidRPr="00E56C77" w:rsidRDefault="0010045B" w:rsidP="008E1474">
      <w:pPr>
        <w:pStyle w:val="Listenabsatz"/>
        <w:numPr>
          <w:ilvl w:val="0"/>
          <w:numId w:val="5"/>
        </w:numPr>
      </w:pPr>
      <w:r w:rsidRPr="00E56C77">
        <w:t>Mix the oil phase by vortexing for 10 seconds.</w:t>
      </w:r>
    </w:p>
    <w:p w14:paraId="3AE7C5CF" w14:textId="385F6358" w:rsidR="005C3A36" w:rsidRPr="00E56C77" w:rsidRDefault="0010045B" w:rsidP="008E1474">
      <w:pPr>
        <w:pStyle w:val="Listenabsatz"/>
        <w:numPr>
          <w:ilvl w:val="0"/>
          <w:numId w:val="5"/>
        </w:numPr>
      </w:pPr>
      <w:r w:rsidRPr="00E56C77">
        <w:t>Centrifuge the oil phase at 3000 rpm. Alternatively, allow the oil phase to settle for 5 minutes or until bubbles dissipate, omitting the centrifugation step.</w:t>
      </w:r>
    </w:p>
    <w:p w14:paraId="269319F4" w14:textId="2F21E864" w:rsidR="005C3A36" w:rsidRPr="00CA4D5E" w:rsidRDefault="005C3A36" w:rsidP="008E1474">
      <w:pPr>
        <w:rPr>
          <w:sz w:val="22"/>
          <w:szCs w:val="22"/>
        </w:rPr>
      </w:pPr>
    </w:p>
    <w:tbl>
      <w:tblPr>
        <w:tblpPr w:leftFromText="180" w:rightFromText="180" w:vertAnchor="text" w:horzAnchor="margin" w:tblpY="-25"/>
        <w:tblOverlap w:val="never"/>
        <w:tblW w:w="4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2093"/>
      </w:tblGrid>
      <w:tr w:rsidR="0010045B" w:rsidRPr="00CA4D5E" w14:paraId="4F7973B2" w14:textId="77777777" w:rsidTr="008E1474">
        <w:trPr>
          <w:trHeight w:val="227"/>
        </w:trPr>
        <w:tc>
          <w:tcPr>
            <w:tcW w:w="4361" w:type="dxa"/>
            <w:gridSpan w:val="2"/>
            <w:shd w:val="clear" w:color="auto" w:fill="BDD6EE" w:themeFill="accent5" w:themeFillTint="66"/>
          </w:tcPr>
          <w:p w14:paraId="7FEA02C6" w14:textId="77777777" w:rsidR="0010045B" w:rsidRPr="00CA4D5E" w:rsidRDefault="0010045B" w:rsidP="008E1474">
            <w:pPr>
              <w:rPr>
                <w:sz w:val="22"/>
                <w:szCs w:val="22"/>
              </w:rPr>
            </w:pPr>
            <w:r w:rsidRPr="00CA4D5E">
              <w:rPr>
                <w:sz w:val="22"/>
                <w:szCs w:val="22"/>
              </w:rPr>
              <w:t>Preparation of the oil phase</w:t>
            </w:r>
          </w:p>
        </w:tc>
      </w:tr>
      <w:tr w:rsidR="008E1474" w:rsidRPr="00CA4D5E" w14:paraId="0F80AFC0" w14:textId="77777777" w:rsidTr="008E1474">
        <w:trPr>
          <w:trHeight w:val="227"/>
        </w:trPr>
        <w:tc>
          <w:tcPr>
            <w:tcW w:w="2268" w:type="dxa"/>
            <w:shd w:val="clear" w:color="auto" w:fill="auto"/>
          </w:tcPr>
          <w:p w14:paraId="0158409F" w14:textId="77777777" w:rsidR="008E1474" w:rsidRPr="00CA4D5E" w:rsidRDefault="008E1474" w:rsidP="008E1474">
            <w:pPr>
              <w:rPr>
                <w:sz w:val="22"/>
                <w:szCs w:val="22"/>
              </w:rPr>
            </w:pPr>
            <w:r w:rsidRPr="00CA4D5E">
              <w:rPr>
                <w:sz w:val="22"/>
                <w:szCs w:val="22"/>
              </w:rPr>
              <w:t>Components</w:t>
            </w:r>
          </w:p>
        </w:tc>
        <w:tc>
          <w:tcPr>
            <w:tcW w:w="2093" w:type="dxa"/>
          </w:tcPr>
          <w:p w14:paraId="31B3B5C8" w14:textId="77777777" w:rsidR="008E1474" w:rsidRPr="00CA4D5E" w:rsidRDefault="008E1474" w:rsidP="008E1474">
            <w:pPr>
              <w:rPr>
                <w:sz w:val="22"/>
                <w:szCs w:val="22"/>
              </w:rPr>
            </w:pPr>
            <w:r w:rsidRPr="00CA4D5E">
              <w:rPr>
                <w:sz w:val="22"/>
                <w:szCs w:val="22"/>
              </w:rPr>
              <w:t>x 1</w:t>
            </w:r>
          </w:p>
        </w:tc>
      </w:tr>
      <w:tr w:rsidR="008E1474" w:rsidRPr="00CA4D5E" w14:paraId="68DC2440" w14:textId="77777777" w:rsidTr="008E1474">
        <w:trPr>
          <w:trHeight w:val="227"/>
        </w:trPr>
        <w:tc>
          <w:tcPr>
            <w:tcW w:w="2268" w:type="dxa"/>
            <w:shd w:val="clear" w:color="auto" w:fill="auto"/>
          </w:tcPr>
          <w:p w14:paraId="56E304A8" w14:textId="77777777" w:rsidR="008E1474" w:rsidRPr="00CA4D5E" w:rsidRDefault="008E1474" w:rsidP="008E1474">
            <w:pPr>
              <w:rPr>
                <w:sz w:val="22"/>
                <w:szCs w:val="22"/>
              </w:rPr>
            </w:pPr>
            <w:r w:rsidRPr="00CA4D5E">
              <w:rPr>
                <w:sz w:val="22"/>
                <w:szCs w:val="22"/>
              </w:rPr>
              <w:t>DC 5225 Formulation Aid (40% w/w) (Dow Corning)</w:t>
            </w:r>
          </w:p>
        </w:tc>
        <w:tc>
          <w:tcPr>
            <w:tcW w:w="2093" w:type="dxa"/>
          </w:tcPr>
          <w:p w14:paraId="5E368BCD" w14:textId="77777777" w:rsidR="008E1474" w:rsidRPr="00CA4D5E" w:rsidRDefault="008E1474" w:rsidP="008E1474">
            <w:pPr>
              <w:rPr>
                <w:sz w:val="22"/>
                <w:szCs w:val="22"/>
              </w:rPr>
            </w:pPr>
            <w:r w:rsidRPr="00CA4D5E">
              <w:rPr>
                <w:sz w:val="22"/>
                <w:szCs w:val="22"/>
              </w:rPr>
              <w:t>400 µg</w:t>
            </w:r>
          </w:p>
        </w:tc>
      </w:tr>
      <w:tr w:rsidR="008E1474" w:rsidRPr="00CA4D5E" w14:paraId="58732B22" w14:textId="77777777" w:rsidTr="008E1474">
        <w:trPr>
          <w:trHeight w:val="227"/>
        </w:trPr>
        <w:tc>
          <w:tcPr>
            <w:tcW w:w="2268" w:type="dxa"/>
            <w:shd w:val="clear" w:color="auto" w:fill="auto"/>
          </w:tcPr>
          <w:p w14:paraId="6067A7DB" w14:textId="77777777" w:rsidR="008E1474" w:rsidRPr="00CA4D5E" w:rsidRDefault="008E1474" w:rsidP="008E1474">
            <w:pPr>
              <w:rPr>
                <w:sz w:val="22"/>
                <w:szCs w:val="22"/>
              </w:rPr>
            </w:pPr>
            <w:r w:rsidRPr="00CA4D5E">
              <w:rPr>
                <w:sz w:val="22"/>
                <w:szCs w:val="22"/>
              </w:rPr>
              <w:t>DC749 Fluid *Dow Corning (30% w/w)</w:t>
            </w:r>
          </w:p>
        </w:tc>
        <w:tc>
          <w:tcPr>
            <w:tcW w:w="2093" w:type="dxa"/>
          </w:tcPr>
          <w:p w14:paraId="039F5906" w14:textId="77777777" w:rsidR="008E1474" w:rsidRPr="00CA4D5E" w:rsidRDefault="008E1474" w:rsidP="008E1474">
            <w:pPr>
              <w:rPr>
                <w:sz w:val="22"/>
                <w:szCs w:val="22"/>
              </w:rPr>
            </w:pPr>
            <w:r w:rsidRPr="00CA4D5E">
              <w:rPr>
                <w:sz w:val="22"/>
                <w:szCs w:val="22"/>
              </w:rPr>
              <w:t>300 µg</w:t>
            </w:r>
          </w:p>
        </w:tc>
      </w:tr>
      <w:tr w:rsidR="008E1474" w:rsidRPr="00CA4D5E" w14:paraId="7B699D9C" w14:textId="77777777" w:rsidTr="008E1474">
        <w:trPr>
          <w:trHeight w:val="227"/>
        </w:trPr>
        <w:tc>
          <w:tcPr>
            <w:tcW w:w="2268" w:type="dxa"/>
            <w:tcBorders>
              <w:bottom w:val="single" w:sz="12" w:space="0" w:color="000000"/>
            </w:tcBorders>
            <w:shd w:val="clear" w:color="auto" w:fill="auto"/>
          </w:tcPr>
          <w:p w14:paraId="554A92B0" w14:textId="77777777" w:rsidR="008E1474" w:rsidRPr="00CA4D5E" w:rsidRDefault="008E1474" w:rsidP="008E1474">
            <w:pPr>
              <w:rPr>
                <w:sz w:val="22"/>
                <w:szCs w:val="22"/>
              </w:rPr>
            </w:pPr>
            <w:r w:rsidRPr="00CA4D5E">
              <w:rPr>
                <w:sz w:val="22"/>
                <w:szCs w:val="22"/>
              </w:rPr>
              <w:t>Ar20 Silicon Oil (30% w/w), Sigma Aldrich</w:t>
            </w:r>
          </w:p>
        </w:tc>
        <w:tc>
          <w:tcPr>
            <w:tcW w:w="2093" w:type="dxa"/>
            <w:tcBorders>
              <w:bottom w:val="single" w:sz="12" w:space="0" w:color="000000"/>
            </w:tcBorders>
          </w:tcPr>
          <w:p w14:paraId="28EA53E3" w14:textId="77777777" w:rsidR="008E1474" w:rsidRPr="00CA4D5E" w:rsidRDefault="008E1474" w:rsidP="008E1474">
            <w:pPr>
              <w:rPr>
                <w:sz w:val="22"/>
                <w:szCs w:val="22"/>
              </w:rPr>
            </w:pPr>
            <w:r w:rsidRPr="00CA4D5E">
              <w:rPr>
                <w:sz w:val="22"/>
                <w:szCs w:val="22"/>
              </w:rPr>
              <w:t>300 µg</w:t>
            </w:r>
          </w:p>
        </w:tc>
      </w:tr>
      <w:tr w:rsidR="008E1474" w:rsidRPr="00CA4D5E" w14:paraId="18DC21C8" w14:textId="77777777" w:rsidTr="008E1474">
        <w:trPr>
          <w:trHeight w:val="227"/>
        </w:trPr>
        <w:tc>
          <w:tcPr>
            <w:tcW w:w="2268" w:type="dxa"/>
            <w:tcBorders>
              <w:top w:val="single" w:sz="12" w:space="0" w:color="000000"/>
              <w:bottom w:val="single" w:sz="12" w:space="0" w:color="000000"/>
            </w:tcBorders>
            <w:shd w:val="clear" w:color="auto" w:fill="auto"/>
          </w:tcPr>
          <w:p w14:paraId="1DD06216" w14:textId="77777777" w:rsidR="008E1474" w:rsidRPr="00CA4D5E" w:rsidRDefault="008E1474" w:rsidP="008E1474">
            <w:pPr>
              <w:rPr>
                <w:sz w:val="22"/>
                <w:szCs w:val="22"/>
              </w:rPr>
            </w:pPr>
            <w:r w:rsidRPr="00CA4D5E">
              <w:rPr>
                <w:sz w:val="22"/>
                <w:szCs w:val="22"/>
              </w:rPr>
              <w:t>Sum</w:t>
            </w:r>
          </w:p>
        </w:tc>
        <w:tc>
          <w:tcPr>
            <w:tcW w:w="2093" w:type="dxa"/>
            <w:tcBorders>
              <w:top w:val="single" w:sz="12" w:space="0" w:color="000000"/>
              <w:bottom w:val="single" w:sz="12" w:space="0" w:color="000000"/>
            </w:tcBorders>
          </w:tcPr>
          <w:p w14:paraId="5E4F9592" w14:textId="77777777" w:rsidR="008E1474" w:rsidRPr="00CA4D5E" w:rsidRDefault="008E1474" w:rsidP="008E1474">
            <w:pPr>
              <w:rPr>
                <w:sz w:val="22"/>
                <w:szCs w:val="22"/>
              </w:rPr>
            </w:pPr>
            <w:r w:rsidRPr="00CA4D5E">
              <w:rPr>
                <w:sz w:val="22"/>
                <w:szCs w:val="22"/>
              </w:rPr>
              <w:t>1000 µg</w:t>
            </w:r>
          </w:p>
        </w:tc>
      </w:tr>
    </w:tbl>
    <w:p w14:paraId="2593408F" w14:textId="13C058C1" w:rsidR="0010045B" w:rsidRPr="00CA4D5E" w:rsidRDefault="0010045B" w:rsidP="008E1474">
      <w:pPr>
        <w:rPr>
          <w:sz w:val="22"/>
          <w:szCs w:val="22"/>
        </w:rPr>
      </w:pPr>
    </w:p>
    <w:p w14:paraId="55199557" w14:textId="51831168" w:rsidR="0010045B" w:rsidRPr="00CA4D5E" w:rsidRDefault="0010045B" w:rsidP="008E1474">
      <w:pPr>
        <w:rPr>
          <w:sz w:val="22"/>
          <w:szCs w:val="22"/>
        </w:rPr>
      </w:pPr>
    </w:p>
    <w:p w14:paraId="2C3FA4B7" w14:textId="209EC378" w:rsidR="0010045B" w:rsidRPr="00CA4D5E" w:rsidRDefault="0010045B" w:rsidP="008E1474">
      <w:pPr>
        <w:rPr>
          <w:sz w:val="22"/>
          <w:szCs w:val="22"/>
        </w:rPr>
      </w:pPr>
    </w:p>
    <w:p w14:paraId="05BD94E9" w14:textId="5506589A" w:rsidR="0010045B" w:rsidRPr="00CA4D5E" w:rsidRDefault="0010045B" w:rsidP="008E1474">
      <w:pPr>
        <w:rPr>
          <w:sz w:val="22"/>
          <w:szCs w:val="22"/>
        </w:rPr>
      </w:pPr>
    </w:p>
    <w:p w14:paraId="6F82015B" w14:textId="697AF219" w:rsidR="0010045B" w:rsidRPr="00CA4D5E" w:rsidRDefault="0010045B" w:rsidP="008E1474">
      <w:pPr>
        <w:rPr>
          <w:sz w:val="22"/>
          <w:szCs w:val="22"/>
        </w:rPr>
      </w:pPr>
    </w:p>
    <w:p w14:paraId="2CA6949B" w14:textId="0D9FCAE4" w:rsidR="0010045B" w:rsidRPr="00CA4D5E" w:rsidRDefault="0010045B" w:rsidP="008E1474">
      <w:pPr>
        <w:rPr>
          <w:sz w:val="22"/>
          <w:szCs w:val="22"/>
        </w:rPr>
      </w:pPr>
    </w:p>
    <w:p w14:paraId="4637325E" w14:textId="4E941A10" w:rsidR="0010045B" w:rsidRPr="00CA4D5E" w:rsidRDefault="0010045B" w:rsidP="008E1474">
      <w:pPr>
        <w:rPr>
          <w:sz w:val="22"/>
          <w:szCs w:val="22"/>
        </w:rPr>
      </w:pPr>
    </w:p>
    <w:p w14:paraId="22B8B074" w14:textId="22562769" w:rsidR="0010045B" w:rsidRPr="00CA4D5E" w:rsidRDefault="0010045B" w:rsidP="008E1474">
      <w:pPr>
        <w:rPr>
          <w:sz w:val="22"/>
          <w:szCs w:val="22"/>
        </w:rPr>
      </w:pPr>
    </w:p>
    <w:p w14:paraId="5E32B5BE" w14:textId="16AE07E5" w:rsidR="0010045B" w:rsidRPr="00CA4D5E" w:rsidRDefault="0010045B" w:rsidP="008E1474">
      <w:pPr>
        <w:rPr>
          <w:sz w:val="22"/>
          <w:szCs w:val="22"/>
        </w:rPr>
      </w:pPr>
    </w:p>
    <w:p w14:paraId="2D718F85" w14:textId="789BA50C" w:rsidR="00766876" w:rsidRPr="00CA4D5E" w:rsidRDefault="00766876" w:rsidP="008E1474">
      <w:pPr>
        <w:rPr>
          <w:sz w:val="22"/>
          <w:szCs w:val="22"/>
        </w:rPr>
      </w:pPr>
    </w:p>
    <w:p w14:paraId="20FB622E" w14:textId="77777777" w:rsidR="008E1474" w:rsidRPr="00CA4D5E" w:rsidRDefault="008E1474" w:rsidP="008E1474">
      <w:pPr>
        <w:rPr>
          <w:sz w:val="22"/>
          <w:szCs w:val="22"/>
        </w:rPr>
      </w:pPr>
    </w:p>
    <w:tbl>
      <w:tblPr>
        <w:tblW w:w="79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2094"/>
        <w:gridCol w:w="2110"/>
        <w:gridCol w:w="1278"/>
        <w:gridCol w:w="16"/>
      </w:tblGrid>
      <w:tr w:rsidR="008E1474" w:rsidRPr="00CA4D5E" w14:paraId="7795896A" w14:textId="77777777" w:rsidTr="008E1474">
        <w:trPr>
          <w:gridAfter w:val="1"/>
          <w:wAfter w:w="16" w:type="dxa"/>
          <w:trHeight w:val="227"/>
        </w:trPr>
        <w:tc>
          <w:tcPr>
            <w:tcW w:w="7929" w:type="dxa"/>
            <w:gridSpan w:val="4"/>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66F246DD" w14:textId="77777777" w:rsidR="008E1474" w:rsidRPr="00CA4D5E" w:rsidRDefault="008E1474" w:rsidP="008E1474">
            <w:pPr>
              <w:rPr>
                <w:sz w:val="22"/>
                <w:szCs w:val="22"/>
              </w:rPr>
            </w:pPr>
            <w:r w:rsidRPr="00CA4D5E">
              <w:rPr>
                <w:sz w:val="22"/>
                <w:szCs w:val="22"/>
              </w:rPr>
              <w:t>Preparation of the MOCK mix</w:t>
            </w:r>
          </w:p>
        </w:tc>
      </w:tr>
      <w:tr w:rsidR="008E1474" w:rsidRPr="00CA4D5E" w14:paraId="44D2617D" w14:textId="77777777" w:rsidTr="008E1474">
        <w:trPr>
          <w:trHeight w:val="227"/>
        </w:trPr>
        <w:tc>
          <w:tcPr>
            <w:tcW w:w="2447" w:type="dxa"/>
            <w:tcBorders>
              <w:top w:val="single" w:sz="4" w:space="0" w:color="auto"/>
              <w:left w:val="single" w:sz="4" w:space="0" w:color="auto"/>
              <w:bottom w:val="single" w:sz="4" w:space="0" w:color="auto"/>
              <w:right w:val="single" w:sz="4" w:space="0" w:color="auto"/>
            </w:tcBorders>
            <w:vAlign w:val="center"/>
            <w:hideMark/>
          </w:tcPr>
          <w:p w14:paraId="3EC58E62" w14:textId="77777777" w:rsidR="008E1474" w:rsidRPr="00CA4D5E" w:rsidRDefault="008E1474" w:rsidP="008E1474">
            <w:pPr>
              <w:rPr>
                <w:sz w:val="22"/>
                <w:szCs w:val="22"/>
              </w:rPr>
            </w:pPr>
            <w:r w:rsidRPr="00CA4D5E">
              <w:rPr>
                <w:sz w:val="22"/>
                <w:szCs w:val="22"/>
              </w:rPr>
              <w:t>Stock solutions</w:t>
            </w:r>
          </w:p>
        </w:tc>
        <w:tc>
          <w:tcPr>
            <w:tcW w:w="2094" w:type="dxa"/>
            <w:tcBorders>
              <w:top w:val="single" w:sz="4" w:space="0" w:color="auto"/>
              <w:left w:val="single" w:sz="4" w:space="0" w:color="auto"/>
              <w:bottom w:val="single" w:sz="4" w:space="0" w:color="auto"/>
              <w:right w:val="single" w:sz="4" w:space="0" w:color="auto"/>
            </w:tcBorders>
            <w:vAlign w:val="center"/>
            <w:hideMark/>
          </w:tcPr>
          <w:p w14:paraId="3BF42E94" w14:textId="77777777" w:rsidR="008E1474" w:rsidRPr="00CA4D5E" w:rsidRDefault="008E1474" w:rsidP="008E1474">
            <w:pPr>
              <w:rPr>
                <w:sz w:val="22"/>
                <w:szCs w:val="22"/>
              </w:rPr>
            </w:pPr>
            <w:r w:rsidRPr="00CA4D5E">
              <w:rPr>
                <w:sz w:val="22"/>
                <w:szCs w:val="22"/>
              </w:rPr>
              <w:t>Components</w:t>
            </w:r>
          </w:p>
        </w:tc>
        <w:tc>
          <w:tcPr>
            <w:tcW w:w="2110" w:type="dxa"/>
            <w:tcBorders>
              <w:top w:val="single" w:sz="4" w:space="0" w:color="auto"/>
              <w:left w:val="single" w:sz="4" w:space="0" w:color="auto"/>
              <w:bottom w:val="single" w:sz="4" w:space="0" w:color="auto"/>
              <w:right w:val="single" w:sz="4" w:space="0" w:color="auto"/>
            </w:tcBorders>
            <w:vAlign w:val="center"/>
            <w:hideMark/>
          </w:tcPr>
          <w:p w14:paraId="21ABA99A" w14:textId="5AC7E2BD" w:rsidR="008E1474" w:rsidRPr="00CA4D5E" w:rsidRDefault="008E1474" w:rsidP="008E1474">
            <w:pPr>
              <w:rPr>
                <w:sz w:val="22"/>
                <w:szCs w:val="22"/>
              </w:rPr>
            </w:pPr>
            <w:r w:rsidRPr="00CA4D5E">
              <w:rPr>
                <w:sz w:val="22"/>
                <w:szCs w:val="22"/>
              </w:rPr>
              <w:t>End</w:t>
            </w:r>
            <w:ins w:id="8" w:author="Yasmin" w:date="2023-12-19T08:11:00Z">
              <w:r w:rsidR="001C2B51">
                <w:rPr>
                  <w:sz w:val="22"/>
                  <w:szCs w:val="22"/>
                </w:rPr>
                <w:t xml:space="preserve"> </w:t>
              </w:r>
            </w:ins>
            <w:r w:rsidRPr="00CA4D5E">
              <w:rPr>
                <w:sz w:val="22"/>
                <w:szCs w:val="22"/>
              </w:rPr>
              <w:t>concentrations</w:t>
            </w:r>
          </w:p>
        </w:tc>
        <w:tc>
          <w:tcPr>
            <w:tcW w:w="1294" w:type="dxa"/>
            <w:gridSpan w:val="2"/>
            <w:tcBorders>
              <w:top w:val="single" w:sz="4" w:space="0" w:color="auto"/>
              <w:left w:val="single" w:sz="4" w:space="0" w:color="auto"/>
              <w:bottom w:val="single" w:sz="4" w:space="0" w:color="auto"/>
              <w:right w:val="single" w:sz="4" w:space="0" w:color="auto"/>
            </w:tcBorders>
            <w:vAlign w:val="center"/>
            <w:hideMark/>
          </w:tcPr>
          <w:p w14:paraId="51963782" w14:textId="77777777" w:rsidR="008E1474" w:rsidRPr="00CA4D5E" w:rsidRDefault="008E1474" w:rsidP="008E1474">
            <w:pPr>
              <w:rPr>
                <w:sz w:val="22"/>
                <w:szCs w:val="22"/>
              </w:rPr>
            </w:pPr>
            <w:r w:rsidRPr="00CA4D5E">
              <w:rPr>
                <w:sz w:val="22"/>
                <w:szCs w:val="22"/>
              </w:rPr>
              <w:t>x 1</w:t>
            </w:r>
          </w:p>
        </w:tc>
      </w:tr>
      <w:tr w:rsidR="008E1474" w:rsidRPr="00CA4D5E" w14:paraId="0E38AE6E" w14:textId="77777777" w:rsidTr="008E1474">
        <w:trPr>
          <w:trHeight w:val="227"/>
        </w:trPr>
        <w:tc>
          <w:tcPr>
            <w:tcW w:w="2447" w:type="dxa"/>
            <w:tcBorders>
              <w:top w:val="single" w:sz="4" w:space="0" w:color="auto"/>
              <w:left w:val="single" w:sz="4" w:space="0" w:color="auto"/>
              <w:bottom w:val="single" w:sz="4" w:space="0" w:color="auto"/>
              <w:right w:val="single" w:sz="4" w:space="0" w:color="auto"/>
            </w:tcBorders>
          </w:tcPr>
          <w:p w14:paraId="55F2D7B8" w14:textId="77777777" w:rsidR="008E1474" w:rsidRPr="00CA4D5E" w:rsidRDefault="008E1474" w:rsidP="008E1474">
            <w:pPr>
              <w:rPr>
                <w:sz w:val="22"/>
                <w:szCs w:val="22"/>
              </w:rPr>
            </w:pPr>
          </w:p>
        </w:tc>
        <w:tc>
          <w:tcPr>
            <w:tcW w:w="2094" w:type="dxa"/>
            <w:tcBorders>
              <w:top w:val="single" w:sz="4" w:space="0" w:color="auto"/>
              <w:left w:val="single" w:sz="4" w:space="0" w:color="auto"/>
              <w:bottom w:val="single" w:sz="4" w:space="0" w:color="auto"/>
              <w:right w:val="single" w:sz="4" w:space="0" w:color="auto"/>
            </w:tcBorders>
            <w:hideMark/>
          </w:tcPr>
          <w:p w14:paraId="604A897B" w14:textId="77777777" w:rsidR="008E1474" w:rsidRPr="00CA4D5E" w:rsidRDefault="008E1474" w:rsidP="008E1474">
            <w:pPr>
              <w:rPr>
                <w:sz w:val="22"/>
                <w:szCs w:val="22"/>
              </w:rPr>
            </w:pPr>
            <w:r w:rsidRPr="00CA4D5E">
              <w:rPr>
                <w:sz w:val="22"/>
                <w:szCs w:val="22"/>
              </w:rPr>
              <w:t>dH</w:t>
            </w:r>
            <w:r w:rsidRPr="00CA4D5E">
              <w:rPr>
                <w:sz w:val="22"/>
                <w:szCs w:val="22"/>
                <w:vertAlign w:val="subscript"/>
              </w:rPr>
              <w:t>2</w:t>
            </w:r>
            <w:r w:rsidRPr="00CA4D5E">
              <w:rPr>
                <w:sz w:val="22"/>
                <w:szCs w:val="22"/>
              </w:rPr>
              <w:t>O</w:t>
            </w:r>
          </w:p>
        </w:tc>
        <w:tc>
          <w:tcPr>
            <w:tcW w:w="2110" w:type="dxa"/>
            <w:tcBorders>
              <w:top w:val="single" w:sz="4" w:space="0" w:color="auto"/>
              <w:left w:val="single" w:sz="4" w:space="0" w:color="auto"/>
              <w:bottom w:val="single" w:sz="4" w:space="0" w:color="auto"/>
              <w:right w:val="single" w:sz="4" w:space="0" w:color="auto"/>
            </w:tcBorders>
          </w:tcPr>
          <w:p w14:paraId="26891325" w14:textId="77777777" w:rsidR="008E1474" w:rsidRPr="00CA4D5E" w:rsidRDefault="008E1474" w:rsidP="008E1474">
            <w:pPr>
              <w:rPr>
                <w:sz w:val="22"/>
                <w:szCs w:val="22"/>
              </w:rPr>
            </w:pPr>
          </w:p>
        </w:tc>
        <w:tc>
          <w:tcPr>
            <w:tcW w:w="1294" w:type="dxa"/>
            <w:gridSpan w:val="2"/>
            <w:tcBorders>
              <w:top w:val="single" w:sz="4" w:space="0" w:color="auto"/>
              <w:left w:val="single" w:sz="4" w:space="0" w:color="auto"/>
              <w:bottom w:val="single" w:sz="4" w:space="0" w:color="auto"/>
              <w:right w:val="single" w:sz="4" w:space="0" w:color="auto"/>
            </w:tcBorders>
            <w:hideMark/>
          </w:tcPr>
          <w:p w14:paraId="73B035A6" w14:textId="77777777" w:rsidR="008E1474" w:rsidRPr="00CA4D5E" w:rsidRDefault="008E1474" w:rsidP="008E1474">
            <w:pPr>
              <w:rPr>
                <w:sz w:val="22"/>
                <w:szCs w:val="22"/>
              </w:rPr>
            </w:pPr>
            <w:r w:rsidRPr="00CA4D5E">
              <w:rPr>
                <w:sz w:val="22"/>
                <w:szCs w:val="22"/>
              </w:rPr>
              <w:t>151.2 µL</w:t>
            </w:r>
          </w:p>
        </w:tc>
      </w:tr>
      <w:tr w:rsidR="008E1474" w:rsidRPr="00CA4D5E" w14:paraId="6FB866C2" w14:textId="77777777" w:rsidTr="008E1474">
        <w:trPr>
          <w:trHeight w:val="227"/>
        </w:trPr>
        <w:tc>
          <w:tcPr>
            <w:tcW w:w="2447" w:type="dxa"/>
            <w:tcBorders>
              <w:top w:val="single" w:sz="4" w:space="0" w:color="auto"/>
              <w:left w:val="single" w:sz="4" w:space="0" w:color="auto"/>
              <w:bottom w:val="single" w:sz="4" w:space="0" w:color="auto"/>
              <w:right w:val="single" w:sz="4" w:space="0" w:color="auto"/>
            </w:tcBorders>
            <w:hideMark/>
          </w:tcPr>
          <w:p w14:paraId="2F885BC6" w14:textId="77777777" w:rsidR="008E1474" w:rsidRPr="00CA4D5E" w:rsidRDefault="008E1474" w:rsidP="008E1474">
            <w:pPr>
              <w:rPr>
                <w:sz w:val="22"/>
                <w:szCs w:val="22"/>
              </w:rPr>
            </w:pPr>
            <w:r w:rsidRPr="00CA4D5E">
              <w:rPr>
                <w:sz w:val="22"/>
                <w:szCs w:val="22"/>
              </w:rPr>
              <w:t>10x</w:t>
            </w:r>
          </w:p>
        </w:tc>
        <w:tc>
          <w:tcPr>
            <w:tcW w:w="2094" w:type="dxa"/>
            <w:tcBorders>
              <w:top w:val="single" w:sz="4" w:space="0" w:color="auto"/>
              <w:left w:val="single" w:sz="4" w:space="0" w:color="auto"/>
              <w:bottom w:val="single" w:sz="4" w:space="0" w:color="auto"/>
              <w:right w:val="single" w:sz="4" w:space="0" w:color="auto"/>
            </w:tcBorders>
            <w:hideMark/>
          </w:tcPr>
          <w:p w14:paraId="1D357C0B" w14:textId="77777777" w:rsidR="008E1474" w:rsidRPr="00CA4D5E" w:rsidRDefault="008E1474" w:rsidP="008E1474">
            <w:pPr>
              <w:rPr>
                <w:sz w:val="22"/>
                <w:szCs w:val="22"/>
              </w:rPr>
            </w:pPr>
            <w:r w:rsidRPr="00CA4D5E">
              <w:rPr>
                <w:sz w:val="22"/>
                <w:szCs w:val="22"/>
              </w:rPr>
              <w:t>Titanium Taq buffer</w:t>
            </w:r>
          </w:p>
        </w:tc>
        <w:tc>
          <w:tcPr>
            <w:tcW w:w="2110" w:type="dxa"/>
            <w:tcBorders>
              <w:top w:val="single" w:sz="4" w:space="0" w:color="auto"/>
              <w:left w:val="single" w:sz="4" w:space="0" w:color="auto"/>
              <w:bottom w:val="single" w:sz="4" w:space="0" w:color="auto"/>
              <w:right w:val="single" w:sz="4" w:space="0" w:color="auto"/>
            </w:tcBorders>
            <w:hideMark/>
          </w:tcPr>
          <w:p w14:paraId="27E485EB" w14:textId="77777777" w:rsidR="008E1474" w:rsidRPr="00CA4D5E" w:rsidRDefault="008E1474" w:rsidP="008E1474">
            <w:pPr>
              <w:rPr>
                <w:sz w:val="22"/>
                <w:szCs w:val="22"/>
              </w:rPr>
            </w:pPr>
            <w:r w:rsidRPr="00CA4D5E">
              <w:rPr>
                <w:sz w:val="22"/>
                <w:szCs w:val="22"/>
              </w:rPr>
              <w:t>1x</w:t>
            </w:r>
          </w:p>
        </w:tc>
        <w:tc>
          <w:tcPr>
            <w:tcW w:w="1294" w:type="dxa"/>
            <w:gridSpan w:val="2"/>
            <w:tcBorders>
              <w:top w:val="single" w:sz="4" w:space="0" w:color="auto"/>
              <w:left w:val="single" w:sz="4" w:space="0" w:color="auto"/>
              <w:bottom w:val="single" w:sz="4" w:space="0" w:color="auto"/>
              <w:right w:val="single" w:sz="4" w:space="0" w:color="auto"/>
            </w:tcBorders>
            <w:hideMark/>
          </w:tcPr>
          <w:p w14:paraId="04F24CA2" w14:textId="77777777" w:rsidR="008E1474" w:rsidRPr="00CA4D5E" w:rsidRDefault="008E1474" w:rsidP="008E1474">
            <w:pPr>
              <w:rPr>
                <w:sz w:val="22"/>
                <w:szCs w:val="22"/>
              </w:rPr>
            </w:pPr>
            <w:r w:rsidRPr="00CA4D5E">
              <w:rPr>
                <w:sz w:val="22"/>
                <w:szCs w:val="22"/>
              </w:rPr>
              <w:t>24 µL</w:t>
            </w:r>
          </w:p>
        </w:tc>
      </w:tr>
      <w:tr w:rsidR="008E1474" w:rsidRPr="00CA4D5E" w14:paraId="539E727B" w14:textId="77777777" w:rsidTr="008E1474">
        <w:trPr>
          <w:trHeight w:val="227"/>
        </w:trPr>
        <w:tc>
          <w:tcPr>
            <w:tcW w:w="2447" w:type="dxa"/>
            <w:tcBorders>
              <w:top w:val="single" w:sz="4" w:space="0" w:color="auto"/>
              <w:left w:val="single" w:sz="4" w:space="0" w:color="auto"/>
              <w:bottom w:val="single" w:sz="4" w:space="0" w:color="auto"/>
              <w:right w:val="single" w:sz="4" w:space="0" w:color="auto"/>
            </w:tcBorders>
            <w:vAlign w:val="center"/>
            <w:hideMark/>
          </w:tcPr>
          <w:p w14:paraId="104B1C43" w14:textId="77777777" w:rsidR="008E1474" w:rsidRPr="00CA4D5E" w:rsidRDefault="008E1474" w:rsidP="008E1474">
            <w:pPr>
              <w:rPr>
                <w:sz w:val="22"/>
                <w:szCs w:val="22"/>
              </w:rPr>
            </w:pPr>
            <w:r w:rsidRPr="00CA4D5E">
              <w:rPr>
                <w:sz w:val="22"/>
                <w:szCs w:val="22"/>
              </w:rPr>
              <w:t>10 mM</w:t>
            </w:r>
          </w:p>
        </w:tc>
        <w:tc>
          <w:tcPr>
            <w:tcW w:w="2094" w:type="dxa"/>
            <w:tcBorders>
              <w:top w:val="single" w:sz="4" w:space="0" w:color="auto"/>
              <w:left w:val="single" w:sz="4" w:space="0" w:color="auto"/>
              <w:bottom w:val="single" w:sz="4" w:space="0" w:color="auto"/>
              <w:right w:val="single" w:sz="4" w:space="0" w:color="auto"/>
            </w:tcBorders>
            <w:vAlign w:val="center"/>
            <w:hideMark/>
          </w:tcPr>
          <w:p w14:paraId="2C87EC84" w14:textId="77777777" w:rsidR="008E1474" w:rsidRPr="00CA4D5E" w:rsidRDefault="008E1474" w:rsidP="008E1474">
            <w:pPr>
              <w:rPr>
                <w:sz w:val="22"/>
                <w:szCs w:val="22"/>
              </w:rPr>
            </w:pPr>
            <w:r w:rsidRPr="00CA4D5E">
              <w:rPr>
                <w:sz w:val="22"/>
                <w:szCs w:val="22"/>
              </w:rPr>
              <w:t>MgSO</w:t>
            </w:r>
            <w:r w:rsidRPr="00CA4D5E">
              <w:rPr>
                <w:sz w:val="22"/>
                <w:szCs w:val="22"/>
                <w:vertAlign w:val="subscript"/>
              </w:rPr>
              <w:t>4</w:t>
            </w:r>
          </w:p>
        </w:tc>
        <w:tc>
          <w:tcPr>
            <w:tcW w:w="2110" w:type="dxa"/>
            <w:tcBorders>
              <w:top w:val="single" w:sz="4" w:space="0" w:color="auto"/>
              <w:left w:val="single" w:sz="4" w:space="0" w:color="auto"/>
              <w:bottom w:val="single" w:sz="4" w:space="0" w:color="auto"/>
              <w:right w:val="single" w:sz="4" w:space="0" w:color="auto"/>
            </w:tcBorders>
            <w:vAlign w:val="center"/>
            <w:hideMark/>
          </w:tcPr>
          <w:p w14:paraId="758943F0" w14:textId="77777777" w:rsidR="008E1474" w:rsidRPr="00CA4D5E" w:rsidRDefault="008E1474" w:rsidP="008E1474">
            <w:pPr>
              <w:rPr>
                <w:sz w:val="22"/>
                <w:szCs w:val="22"/>
              </w:rPr>
            </w:pPr>
            <w:r w:rsidRPr="00CA4D5E">
              <w:rPr>
                <w:sz w:val="22"/>
                <w:szCs w:val="22"/>
              </w:rPr>
              <w:t>2.5 mM</w:t>
            </w:r>
          </w:p>
        </w:tc>
        <w:tc>
          <w:tcPr>
            <w:tcW w:w="1294" w:type="dxa"/>
            <w:gridSpan w:val="2"/>
            <w:tcBorders>
              <w:top w:val="single" w:sz="4" w:space="0" w:color="auto"/>
              <w:left w:val="single" w:sz="4" w:space="0" w:color="auto"/>
              <w:bottom w:val="single" w:sz="4" w:space="0" w:color="auto"/>
              <w:right w:val="single" w:sz="4" w:space="0" w:color="auto"/>
            </w:tcBorders>
            <w:hideMark/>
          </w:tcPr>
          <w:p w14:paraId="2E005309" w14:textId="77777777" w:rsidR="008E1474" w:rsidRPr="00CA4D5E" w:rsidRDefault="008E1474" w:rsidP="008E1474">
            <w:pPr>
              <w:rPr>
                <w:sz w:val="22"/>
                <w:szCs w:val="22"/>
              </w:rPr>
            </w:pPr>
            <w:r w:rsidRPr="00CA4D5E">
              <w:rPr>
                <w:sz w:val="22"/>
                <w:szCs w:val="22"/>
              </w:rPr>
              <w:t>60 µL</w:t>
            </w:r>
          </w:p>
        </w:tc>
      </w:tr>
      <w:tr w:rsidR="008E1474" w:rsidRPr="00CA4D5E" w14:paraId="14C90EFA" w14:textId="77777777" w:rsidTr="008E1474">
        <w:trPr>
          <w:trHeight w:val="227"/>
        </w:trPr>
        <w:tc>
          <w:tcPr>
            <w:tcW w:w="2447" w:type="dxa"/>
            <w:tcBorders>
              <w:top w:val="single" w:sz="4" w:space="0" w:color="auto"/>
              <w:left w:val="single" w:sz="4" w:space="0" w:color="auto"/>
              <w:bottom w:val="single" w:sz="4" w:space="0" w:color="auto"/>
              <w:right w:val="single" w:sz="4" w:space="0" w:color="auto"/>
            </w:tcBorders>
            <w:vAlign w:val="center"/>
            <w:hideMark/>
          </w:tcPr>
          <w:p w14:paraId="009ABA05" w14:textId="77777777" w:rsidR="008E1474" w:rsidRPr="00CA4D5E" w:rsidRDefault="008E1474" w:rsidP="008E1474">
            <w:pPr>
              <w:rPr>
                <w:sz w:val="22"/>
                <w:szCs w:val="22"/>
              </w:rPr>
            </w:pPr>
            <w:r w:rsidRPr="00CA4D5E">
              <w:rPr>
                <w:sz w:val="22"/>
                <w:szCs w:val="22"/>
              </w:rPr>
              <w:t>10%</w:t>
            </w:r>
          </w:p>
        </w:tc>
        <w:tc>
          <w:tcPr>
            <w:tcW w:w="2094" w:type="dxa"/>
            <w:tcBorders>
              <w:top w:val="single" w:sz="4" w:space="0" w:color="auto"/>
              <w:left w:val="single" w:sz="4" w:space="0" w:color="auto"/>
              <w:bottom w:val="single" w:sz="4" w:space="0" w:color="auto"/>
              <w:right w:val="single" w:sz="4" w:space="0" w:color="auto"/>
            </w:tcBorders>
            <w:vAlign w:val="center"/>
            <w:hideMark/>
          </w:tcPr>
          <w:p w14:paraId="4ADF036B" w14:textId="77777777" w:rsidR="008E1474" w:rsidRPr="00CA4D5E" w:rsidRDefault="008E1474" w:rsidP="008E1474">
            <w:pPr>
              <w:rPr>
                <w:sz w:val="22"/>
                <w:szCs w:val="22"/>
              </w:rPr>
            </w:pPr>
            <w:r w:rsidRPr="00CA4D5E">
              <w:rPr>
                <w:sz w:val="22"/>
                <w:szCs w:val="22"/>
              </w:rPr>
              <w:t>BSA</w:t>
            </w:r>
          </w:p>
        </w:tc>
        <w:tc>
          <w:tcPr>
            <w:tcW w:w="2110" w:type="dxa"/>
            <w:tcBorders>
              <w:top w:val="single" w:sz="4" w:space="0" w:color="auto"/>
              <w:left w:val="single" w:sz="4" w:space="0" w:color="auto"/>
              <w:bottom w:val="single" w:sz="4" w:space="0" w:color="auto"/>
              <w:right w:val="single" w:sz="4" w:space="0" w:color="auto"/>
            </w:tcBorders>
            <w:vAlign w:val="center"/>
            <w:hideMark/>
          </w:tcPr>
          <w:p w14:paraId="68930326" w14:textId="77777777" w:rsidR="008E1474" w:rsidRPr="00CA4D5E" w:rsidRDefault="008E1474" w:rsidP="008E1474">
            <w:pPr>
              <w:rPr>
                <w:sz w:val="22"/>
                <w:szCs w:val="22"/>
              </w:rPr>
            </w:pPr>
            <w:r w:rsidRPr="00CA4D5E">
              <w:rPr>
                <w:sz w:val="22"/>
                <w:szCs w:val="22"/>
              </w:rPr>
              <w:t>0.1%</w:t>
            </w:r>
          </w:p>
        </w:tc>
        <w:tc>
          <w:tcPr>
            <w:tcW w:w="1294" w:type="dxa"/>
            <w:gridSpan w:val="2"/>
            <w:tcBorders>
              <w:top w:val="single" w:sz="4" w:space="0" w:color="auto"/>
              <w:left w:val="single" w:sz="4" w:space="0" w:color="auto"/>
              <w:bottom w:val="single" w:sz="4" w:space="0" w:color="auto"/>
              <w:right w:val="single" w:sz="4" w:space="0" w:color="auto"/>
            </w:tcBorders>
            <w:hideMark/>
          </w:tcPr>
          <w:p w14:paraId="6AECC7F5" w14:textId="77777777" w:rsidR="008E1474" w:rsidRPr="00CA4D5E" w:rsidRDefault="008E1474" w:rsidP="008E1474">
            <w:pPr>
              <w:rPr>
                <w:sz w:val="22"/>
                <w:szCs w:val="22"/>
              </w:rPr>
            </w:pPr>
            <w:r w:rsidRPr="00CA4D5E">
              <w:rPr>
                <w:sz w:val="22"/>
                <w:szCs w:val="22"/>
              </w:rPr>
              <w:t>2.4 µL</w:t>
            </w:r>
          </w:p>
        </w:tc>
      </w:tr>
      <w:tr w:rsidR="008E1474" w:rsidRPr="00CA4D5E" w14:paraId="75FBB884" w14:textId="77777777" w:rsidTr="008E1474">
        <w:trPr>
          <w:trHeight w:val="227"/>
        </w:trPr>
        <w:tc>
          <w:tcPr>
            <w:tcW w:w="2447" w:type="dxa"/>
            <w:tcBorders>
              <w:top w:val="single" w:sz="4" w:space="0" w:color="auto"/>
              <w:left w:val="single" w:sz="4" w:space="0" w:color="auto"/>
              <w:bottom w:val="single" w:sz="12" w:space="0" w:color="auto"/>
              <w:right w:val="single" w:sz="4" w:space="0" w:color="auto"/>
            </w:tcBorders>
            <w:vAlign w:val="center"/>
            <w:hideMark/>
          </w:tcPr>
          <w:p w14:paraId="005055CE" w14:textId="77777777" w:rsidR="008E1474" w:rsidRPr="00CA4D5E" w:rsidRDefault="008E1474" w:rsidP="008E1474">
            <w:pPr>
              <w:rPr>
                <w:sz w:val="22"/>
                <w:szCs w:val="22"/>
              </w:rPr>
            </w:pPr>
            <w:r w:rsidRPr="00CA4D5E">
              <w:rPr>
                <w:sz w:val="22"/>
                <w:szCs w:val="22"/>
              </w:rPr>
              <w:t>1%</w:t>
            </w:r>
          </w:p>
        </w:tc>
        <w:tc>
          <w:tcPr>
            <w:tcW w:w="2094" w:type="dxa"/>
            <w:tcBorders>
              <w:top w:val="single" w:sz="4" w:space="0" w:color="auto"/>
              <w:left w:val="single" w:sz="4" w:space="0" w:color="auto"/>
              <w:bottom w:val="single" w:sz="12" w:space="0" w:color="auto"/>
              <w:right w:val="single" w:sz="4" w:space="0" w:color="auto"/>
            </w:tcBorders>
            <w:vAlign w:val="center"/>
            <w:hideMark/>
          </w:tcPr>
          <w:p w14:paraId="24F8702B" w14:textId="77777777" w:rsidR="008E1474" w:rsidRPr="00CA4D5E" w:rsidRDefault="008E1474" w:rsidP="008E1474">
            <w:pPr>
              <w:rPr>
                <w:sz w:val="22"/>
                <w:szCs w:val="22"/>
              </w:rPr>
            </w:pPr>
            <w:r w:rsidRPr="00CA4D5E">
              <w:rPr>
                <w:sz w:val="22"/>
                <w:szCs w:val="22"/>
              </w:rPr>
              <w:t>Tween 80</w:t>
            </w:r>
          </w:p>
        </w:tc>
        <w:tc>
          <w:tcPr>
            <w:tcW w:w="2110" w:type="dxa"/>
            <w:tcBorders>
              <w:top w:val="single" w:sz="4" w:space="0" w:color="auto"/>
              <w:left w:val="single" w:sz="4" w:space="0" w:color="auto"/>
              <w:bottom w:val="single" w:sz="12" w:space="0" w:color="auto"/>
              <w:right w:val="single" w:sz="4" w:space="0" w:color="auto"/>
            </w:tcBorders>
            <w:vAlign w:val="center"/>
            <w:hideMark/>
          </w:tcPr>
          <w:p w14:paraId="69F3DB2A" w14:textId="77777777" w:rsidR="008E1474" w:rsidRPr="00CA4D5E" w:rsidRDefault="008E1474" w:rsidP="008E1474">
            <w:pPr>
              <w:rPr>
                <w:sz w:val="22"/>
                <w:szCs w:val="22"/>
              </w:rPr>
            </w:pPr>
            <w:r w:rsidRPr="00CA4D5E">
              <w:rPr>
                <w:sz w:val="22"/>
                <w:szCs w:val="22"/>
              </w:rPr>
              <w:t>0.01%</w:t>
            </w:r>
          </w:p>
        </w:tc>
        <w:tc>
          <w:tcPr>
            <w:tcW w:w="1294" w:type="dxa"/>
            <w:gridSpan w:val="2"/>
            <w:tcBorders>
              <w:top w:val="single" w:sz="4" w:space="0" w:color="auto"/>
              <w:left w:val="single" w:sz="4" w:space="0" w:color="auto"/>
              <w:bottom w:val="single" w:sz="12" w:space="0" w:color="auto"/>
              <w:right w:val="single" w:sz="4" w:space="0" w:color="auto"/>
            </w:tcBorders>
            <w:hideMark/>
          </w:tcPr>
          <w:p w14:paraId="4B2BD5AA" w14:textId="77777777" w:rsidR="008E1474" w:rsidRPr="00CA4D5E" w:rsidRDefault="008E1474" w:rsidP="008E1474">
            <w:pPr>
              <w:rPr>
                <w:sz w:val="22"/>
                <w:szCs w:val="22"/>
              </w:rPr>
            </w:pPr>
            <w:r w:rsidRPr="00CA4D5E">
              <w:rPr>
                <w:sz w:val="22"/>
                <w:szCs w:val="22"/>
              </w:rPr>
              <w:t>2.4 µL</w:t>
            </w:r>
          </w:p>
        </w:tc>
      </w:tr>
      <w:tr w:rsidR="008E1474" w:rsidRPr="00CA4D5E" w14:paraId="29C93FB9" w14:textId="77777777" w:rsidTr="008E1474">
        <w:trPr>
          <w:trHeight w:val="227"/>
        </w:trPr>
        <w:tc>
          <w:tcPr>
            <w:tcW w:w="2447" w:type="dxa"/>
            <w:tcBorders>
              <w:top w:val="single" w:sz="12" w:space="0" w:color="auto"/>
              <w:left w:val="single" w:sz="4" w:space="0" w:color="auto"/>
              <w:bottom w:val="single" w:sz="4" w:space="0" w:color="auto"/>
              <w:right w:val="single" w:sz="4" w:space="0" w:color="auto"/>
            </w:tcBorders>
            <w:vAlign w:val="center"/>
            <w:hideMark/>
          </w:tcPr>
          <w:p w14:paraId="54E2A300" w14:textId="77777777" w:rsidR="008E1474" w:rsidRPr="00CA4D5E" w:rsidRDefault="008E1474" w:rsidP="008E1474">
            <w:pPr>
              <w:rPr>
                <w:sz w:val="22"/>
                <w:szCs w:val="22"/>
              </w:rPr>
            </w:pPr>
            <w:r w:rsidRPr="00CA4D5E">
              <w:rPr>
                <w:sz w:val="22"/>
                <w:szCs w:val="22"/>
              </w:rPr>
              <w:t>Sum</w:t>
            </w:r>
          </w:p>
        </w:tc>
        <w:tc>
          <w:tcPr>
            <w:tcW w:w="2094" w:type="dxa"/>
            <w:tcBorders>
              <w:top w:val="single" w:sz="12" w:space="0" w:color="auto"/>
              <w:left w:val="single" w:sz="4" w:space="0" w:color="auto"/>
              <w:bottom w:val="single" w:sz="4" w:space="0" w:color="auto"/>
              <w:right w:val="single" w:sz="4" w:space="0" w:color="auto"/>
            </w:tcBorders>
            <w:vAlign w:val="center"/>
          </w:tcPr>
          <w:p w14:paraId="15942B5E" w14:textId="77777777" w:rsidR="008E1474" w:rsidRPr="00CA4D5E" w:rsidRDefault="008E1474" w:rsidP="008E1474">
            <w:pPr>
              <w:rPr>
                <w:sz w:val="22"/>
                <w:szCs w:val="22"/>
              </w:rPr>
            </w:pPr>
          </w:p>
        </w:tc>
        <w:tc>
          <w:tcPr>
            <w:tcW w:w="2110" w:type="dxa"/>
            <w:tcBorders>
              <w:top w:val="single" w:sz="12" w:space="0" w:color="auto"/>
              <w:left w:val="single" w:sz="4" w:space="0" w:color="auto"/>
              <w:bottom w:val="single" w:sz="4" w:space="0" w:color="auto"/>
              <w:right w:val="single" w:sz="4" w:space="0" w:color="auto"/>
            </w:tcBorders>
          </w:tcPr>
          <w:p w14:paraId="70506BFE" w14:textId="77777777" w:rsidR="008E1474" w:rsidRPr="00CA4D5E" w:rsidRDefault="008E1474" w:rsidP="008E1474">
            <w:pPr>
              <w:rPr>
                <w:sz w:val="22"/>
                <w:szCs w:val="22"/>
              </w:rPr>
            </w:pPr>
          </w:p>
        </w:tc>
        <w:tc>
          <w:tcPr>
            <w:tcW w:w="1294" w:type="dxa"/>
            <w:gridSpan w:val="2"/>
            <w:tcBorders>
              <w:top w:val="single" w:sz="12" w:space="0" w:color="auto"/>
              <w:left w:val="single" w:sz="4" w:space="0" w:color="auto"/>
              <w:bottom w:val="single" w:sz="4" w:space="0" w:color="auto"/>
              <w:right w:val="single" w:sz="4" w:space="0" w:color="auto"/>
            </w:tcBorders>
            <w:hideMark/>
          </w:tcPr>
          <w:p w14:paraId="584BEDFA" w14:textId="77777777" w:rsidR="008E1474" w:rsidRPr="00CA4D5E" w:rsidRDefault="008E1474" w:rsidP="008E1474">
            <w:pPr>
              <w:rPr>
                <w:color w:val="000000"/>
                <w:sz w:val="22"/>
                <w:szCs w:val="22"/>
              </w:rPr>
            </w:pPr>
            <w:r w:rsidRPr="00CA4D5E">
              <w:rPr>
                <w:sz w:val="22"/>
                <w:szCs w:val="22"/>
              </w:rPr>
              <w:t>240 µL</w:t>
            </w:r>
          </w:p>
        </w:tc>
      </w:tr>
    </w:tbl>
    <w:p w14:paraId="289E5EF8" w14:textId="77777777" w:rsidR="008E1474" w:rsidRPr="00CA4D5E" w:rsidRDefault="008E1474" w:rsidP="008E1474">
      <w:pPr>
        <w:rPr>
          <w:sz w:val="22"/>
          <w:szCs w:val="22"/>
          <w:lang w:bidi="en-US"/>
        </w:rPr>
      </w:pPr>
      <w:r w:rsidRPr="00CA4D5E">
        <w:rPr>
          <w:sz w:val="22"/>
          <w:szCs w:val="22"/>
          <w:lang w:bidi="en-US"/>
        </w:rPr>
        <w:t xml:space="preserve">MOCK amplification MIX stored </w:t>
      </w:r>
      <w:r w:rsidRPr="00CA4D5E">
        <w:rPr>
          <w:sz w:val="22"/>
          <w:szCs w:val="22"/>
          <w:u w:val="single"/>
          <w:lang w:bidi="en-US"/>
        </w:rPr>
        <w:t>at room temperature until needed</w:t>
      </w:r>
      <w:r w:rsidRPr="00CA4D5E">
        <w:rPr>
          <w:sz w:val="22"/>
          <w:szCs w:val="22"/>
          <w:lang w:bidi="en-US"/>
        </w:rPr>
        <w:t>.</w:t>
      </w:r>
    </w:p>
    <w:p w14:paraId="0617C55C" w14:textId="61C96A4D" w:rsidR="00766876" w:rsidRPr="00CA4D5E" w:rsidRDefault="00766876" w:rsidP="008E1474">
      <w:pPr>
        <w:rPr>
          <w:sz w:val="22"/>
          <w:szCs w:val="22"/>
        </w:rPr>
      </w:pPr>
    </w:p>
    <w:tbl>
      <w:tblPr>
        <w:tblW w:w="81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Change w:id="9" w:author="Yasmin" w:date="2023-12-19T08:12:00Z">
          <w:tblPr>
            <w:tblW w:w="847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PrChange>
      </w:tblPr>
      <w:tblGrid>
        <w:gridCol w:w="1597"/>
        <w:gridCol w:w="1987"/>
        <w:gridCol w:w="2114"/>
        <w:gridCol w:w="1419"/>
        <w:gridCol w:w="1059"/>
        <w:tblGridChange w:id="10">
          <w:tblGrid>
            <w:gridCol w:w="1597"/>
            <w:gridCol w:w="1987"/>
            <w:gridCol w:w="2114"/>
            <w:gridCol w:w="1419"/>
            <w:gridCol w:w="302"/>
            <w:gridCol w:w="757"/>
          </w:tblGrid>
        </w:tblGridChange>
      </w:tblGrid>
      <w:tr w:rsidR="001C2B51" w:rsidRPr="00CA4D5E" w14:paraId="3573663A" w14:textId="77777777" w:rsidTr="001C2B51">
        <w:trPr>
          <w:gridAfter w:val="1"/>
          <w:wAfter w:w="1059" w:type="dxa"/>
          <w:trHeight w:val="227"/>
          <w:trPrChange w:id="11" w:author="Yasmin" w:date="2023-12-19T08:12:00Z">
            <w:trPr>
              <w:gridAfter w:val="1"/>
              <w:wAfter w:w="1056" w:type="dxa"/>
              <w:trHeight w:val="227"/>
            </w:trPr>
          </w:trPrChange>
        </w:trPr>
        <w:tc>
          <w:tcPr>
            <w:tcW w:w="7117"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hideMark/>
            <w:tcPrChange w:id="12" w:author="Yasmin" w:date="2023-12-19T08:12:00Z">
              <w:tcPr>
                <w:tcW w:w="7422" w:type="dxa"/>
                <w:gridSpan w:val="5"/>
                <w:tcBorders>
                  <w:top w:val="single" w:sz="4" w:space="0" w:color="000000"/>
                  <w:left w:val="single" w:sz="4" w:space="0" w:color="000000"/>
                  <w:bottom w:val="single" w:sz="4" w:space="0" w:color="000000"/>
                  <w:right w:val="single" w:sz="4" w:space="0" w:color="000000"/>
                </w:tcBorders>
                <w:shd w:val="clear" w:color="auto" w:fill="BDD6EE" w:themeFill="accent5" w:themeFillTint="66"/>
                <w:hideMark/>
              </w:tcPr>
            </w:tcPrChange>
          </w:tcPr>
          <w:p w14:paraId="7B6A3B57" w14:textId="77777777" w:rsidR="008E1474" w:rsidRPr="00CA4D5E" w:rsidRDefault="008E1474" w:rsidP="008E1474">
            <w:pPr>
              <w:rPr>
                <w:sz w:val="22"/>
                <w:szCs w:val="22"/>
              </w:rPr>
            </w:pPr>
            <w:r w:rsidRPr="00CA4D5E">
              <w:rPr>
                <w:sz w:val="22"/>
                <w:szCs w:val="22"/>
              </w:rPr>
              <w:t>Preparation of the aqueous phase</w:t>
            </w:r>
          </w:p>
        </w:tc>
      </w:tr>
      <w:tr w:rsidR="001C2B51" w:rsidRPr="00CA4D5E" w14:paraId="7A19210F" w14:textId="77777777" w:rsidTr="001C2B51">
        <w:trPr>
          <w:gridAfter w:val="1"/>
          <w:wAfter w:w="1059" w:type="dxa"/>
          <w:trHeight w:val="227"/>
          <w:trPrChange w:id="13"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14"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27258F05" w14:textId="77777777" w:rsidR="008E1474" w:rsidRPr="00CA4D5E" w:rsidRDefault="008E1474" w:rsidP="008E1474">
            <w:pPr>
              <w:rPr>
                <w:sz w:val="22"/>
                <w:szCs w:val="22"/>
              </w:rPr>
            </w:pPr>
            <w:r w:rsidRPr="00CA4D5E">
              <w:rPr>
                <w:sz w:val="22"/>
                <w:szCs w:val="22"/>
              </w:rPr>
              <w:t>Stock Solutions</w:t>
            </w:r>
          </w:p>
        </w:tc>
        <w:tc>
          <w:tcPr>
            <w:tcW w:w="1987" w:type="dxa"/>
            <w:tcBorders>
              <w:top w:val="single" w:sz="4" w:space="0" w:color="000000"/>
              <w:left w:val="single" w:sz="4" w:space="0" w:color="000000"/>
              <w:bottom w:val="single" w:sz="4" w:space="0" w:color="000000"/>
              <w:right w:val="single" w:sz="4" w:space="0" w:color="000000"/>
            </w:tcBorders>
            <w:hideMark/>
            <w:tcPrChange w:id="15"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66EC8563" w14:textId="77777777" w:rsidR="008E1474" w:rsidRPr="00CA4D5E" w:rsidRDefault="008E1474" w:rsidP="008E1474">
            <w:pPr>
              <w:rPr>
                <w:sz w:val="22"/>
                <w:szCs w:val="22"/>
              </w:rPr>
            </w:pPr>
            <w:r w:rsidRPr="00CA4D5E">
              <w:rPr>
                <w:sz w:val="22"/>
                <w:szCs w:val="22"/>
              </w:rPr>
              <w:t>Components</w:t>
            </w:r>
          </w:p>
        </w:tc>
        <w:tc>
          <w:tcPr>
            <w:tcW w:w="2114" w:type="dxa"/>
            <w:tcBorders>
              <w:top w:val="single" w:sz="4" w:space="0" w:color="000000"/>
              <w:left w:val="single" w:sz="4" w:space="0" w:color="000000"/>
              <w:bottom w:val="single" w:sz="4" w:space="0" w:color="000000"/>
              <w:right w:val="single" w:sz="4" w:space="0" w:color="000000"/>
            </w:tcBorders>
            <w:hideMark/>
            <w:tcPrChange w:id="16" w:author="Yasmin" w:date="2023-12-19T08:12:00Z">
              <w:tcPr>
                <w:tcW w:w="2115" w:type="dxa"/>
                <w:tcBorders>
                  <w:top w:val="single" w:sz="4" w:space="0" w:color="000000"/>
                  <w:left w:val="single" w:sz="4" w:space="0" w:color="000000"/>
                  <w:bottom w:val="single" w:sz="4" w:space="0" w:color="000000"/>
                  <w:right w:val="single" w:sz="4" w:space="0" w:color="000000"/>
                </w:tcBorders>
                <w:hideMark/>
              </w:tcPr>
            </w:tcPrChange>
          </w:tcPr>
          <w:p w14:paraId="1AC60740" w14:textId="458878D4" w:rsidR="008E1474" w:rsidRPr="00CA4D5E" w:rsidRDefault="008E1474" w:rsidP="008E1474">
            <w:pPr>
              <w:rPr>
                <w:sz w:val="22"/>
                <w:szCs w:val="22"/>
              </w:rPr>
            </w:pPr>
            <w:r w:rsidRPr="00CA4D5E">
              <w:rPr>
                <w:sz w:val="22"/>
                <w:szCs w:val="22"/>
              </w:rPr>
              <w:t>End</w:t>
            </w:r>
            <w:ins w:id="17" w:author="Yasmin" w:date="2023-12-19T08:11:00Z">
              <w:r w:rsidR="001C2B51">
                <w:rPr>
                  <w:sz w:val="22"/>
                  <w:szCs w:val="22"/>
                </w:rPr>
                <w:t xml:space="preserve"> </w:t>
              </w:r>
            </w:ins>
            <w:r w:rsidRPr="00CA4D5E">
              <w:rPr>
                <w:sz w:val="22"/>
                <w:szCs w:val="22"/>
              </w:rPr>
              <w:t>concentrations</w:t>
            </w:r>
          </w:p>
        </w:tc>
        <w:tc>
          <w:tcPr>
            <w:tcW w:w="1419" w:type="dxa"/>
            <w:tcBorders>
              <w:top w:val="single" w:sz="4" w:space="0" w:color="000000"/>
              <w:left w:val="single" w:sz="4" w:space="0" w:color="000000"/>
              <w:bottom w:val="single" w:sz="4" w:space="0" w:color="000000"/>
              <w:right w:val="single" w:sz="4" w:space="0" w:color="000000"/>
            </w:tcBorders>
            <w:hideMark/>
            <w:tcPrChange w:id="18"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3A10E563" w14:textId="77777777" w:rsidR="008E1474" w:rsidRPr="00CA4D5E" w:rsidRDefault="008E1474" w:rsidP="008E1474">
            <w:pPr>
              <w:rPr>
                <w:sz w:val="22"/>
                <w:szCs w:val="22"/>
              </w:rPr>
            </w:pPr>
            <w:r w:rsidRPr="00CA4D5E">
              <w:rPr>
                <w:sz w:val="22"/>
                <w:szCs w:val="22"/>
              </w:rPr>
              <w:t>x 1</w:t>
            </w:r>
          </w:p>
        </w:tc>
      </w:tr>
      <w:tr w:rsidR="001C2B51" w:rsidRPr="00CA4D5E" w14:paraId="65189184" w14:textId="77777777" w:rsidTr="001C2B51">
        <w:trPr>
          <w:gridAfter w:val="1"/>
          <w:wAfter w:w="1059" w:type="dxa"/>
          <w:trHeight w:val="227"/>
          <w:trPrChange w:id="19"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tcPrChange w:id="20" w:author="Yasmin" w:date="2023-12-19T08:12:00Z">
              <w:tcPr>
                <w:tcW w:w="1597" w:type="dxa"/>
                <w:tcBorders>
                  <w:top w:val="single" w:sz="4" w:space="0" w:color="000000"/>
                  <w:left w:val="single" w:sz="4" w:space="0" w:color="000000"/>
                  <w:bottom w:val="single" w:sz="4" w:space="0" w:color="000000"/>
                  <w:right w:val="single" w:sz="4" w:space="0" w:color="000000"/>
                </w:tcBorders>
              </w:tcPr>
            </w:tcPrChange>
          </w:tcPr>
          <w:p w14:paraId="3116329D" w14:textId="77777777" w:rsidR="008E1474" w:rsidRPr="00CA4D5E" w:rsidRDefault="008E1474" w:rsidP="008E1474">
            <w:pPr>
              <w:rPr>
                <w:sz w:val="22"/>
                <w:szCs w:val="22"/>
              </w:rPr>
            </w:pPr>
          </w:p>
        </w:tc>
        <w:tc>
          <w:tcPr>
            <w:tcW w:w="1987" w:type="dxa"/>
            <w:tcBorders>
              <w:top w:val="single" w:sz="4" w:space="0" w:color="000000"/>
              <w:left w:val="single" w:sz="4" w:space="0" w:color="000000"/>
              <w:bottom w:val="single" w:sz="4" w:space="0" w:color="000000"/>
              <w:right w:val="single" w:sz="4" w:space="0" w:color="000000"/>
            </w:tcBorders>
            <w:hideMark/>
            <w:tcPrChange w:id="21"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3BA075BF" w14:textId="77777777" w:rsidR="008E1474" w:rsidRPr="00CA4D5E" w:rsidRDefault="008E1474" w:rsidP="008E1474">
            <w:pPr>
              <w:rPr>
                <w:sz w:val="22"/>
                <w:szCs w:val="22"/>
              </w:rPr>
            </w:pPr>
            <w:r w:rsidRPr="00CA4D5E">
              <w:rPr>
                <w:sz w:val="22"/>
                <w:szCs w:val="22"/>
              </w:rPr>
              <w:t>dH</w:t>
            </w:r>
            <w:r w:rsidRPr="00CA4D5E">
              <w:rPr>
                <w:sz w:val="22"/>
                <w:szCs w:val="22"/>
                <w:vertAlign w:val="subscript"/>
              </w:rPr>
              <w:t>2</w:t>
            </w:r>
            <w:r w:rsidRPr="00CA4D5E">
              <w:rPr>
                <w:sz w:val="22"/>
                <w:szCs w:val="22"/>
              </w:rPr>
              <w:t>O</w:t>
            </w:r>
          </w:p>
        </w:tc>
        <w:tc>
          <w:tcPr>
            <w:tcW w:w="2114" w:type="dxa"/>
            <w:tcBorders>
              <w:top w:val="single" w:sz="4" w:space="0" w:color="000000"/>
              <w:left w:val="single" w:sz="4" w:space="0" w:color="000000"/>
              <w:bottom w:val="single" w:sz="4" w:space="0" w:color="000000"/>
              <w:right w:val="single" w:sz="4" w:space="0" w:color="000000"/>
            </w:tcBorders>
            <w:tcPrChange w:id="22" w:author="Yasmin" w:date="2023-12-19T08:12:00Z">
              <w:tcPr>
                <w:tcW w:w="2115" w:type="dxa"/>
                <w:tcBorders>
                  <w:top w:val="single" w:sz="4" w:space="0" w:color="000000"/>
                  <w:left w:val="single" w:sz="4" w:space="0" w:color="000000"/>
                  <w:bottom w:val="single" w:sz="4" w:space="0" w:color="000000"/>
                  <w:right w:val="single" w:sz="4" w:space="0" w:color="000000"/>
                </w:tcBorders>
              </w:tcPr>
            </w:tcPrChange>
          </w:tcPr>
          <w:p w14:paraId="15D1E985" w14:textId="77777777" w:rsidR="008E1474" w:rsidRPr="00CA4D5E" w:rsidRDefault="008E1474" w:rsidP="008E1474">
            <w:pPr>
              <w:rPr>
                <w:sz w:val="22"/>
                <w:szCs w:val="22"/>
              </w:rPr>
            </w:pPr>
          </w:p>
        </w:tc>
        <w:tc>
          <w:tcPr>
            <w:tcW w:w="1419" w:type="dxa"/>
            <w:tcBorders>
              <w:top w:val="single" w:sz="4" w:space="0" w:color="000000"/>
              <w:left w:val="single" w:sz="4" w:space="0" w:color="000000"/>
              <w:bottom w:val="single" w:sz="4" w:space="0" w:color="000000"/>
              <w:right w:val="single" w:sz="4" w:space="0" w:color="000000"/>
            </w:tcBorders>
            <w:hideMark/>
            <w:tcPrChange w:id="23"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30F85195" w14:textId="77777777" w:rsidR="008E1474" w:rsidRPr="00CA4D5E" w:rsidRDefault="008E1474" w:rsidP="008E1474">
            <w:pPr>
              <w:rPr>
                <w:sz w:val="22"/>
                <w:szCs w:val="22"/>
              </w:rPr>
            </w:pPr>
            <w:r w:rsidRPr="00CA4D5E">
              <w:rPr>
                <w:sz w:val="22"/>
                <w:szCs w:val="22"/>
              </w:rPr>
              <w:t>85.6 µL</w:t>
            </w:r>
          </w:p>
        </w:tc>
      </w:tr>
      <w:tr w:rsidR="001C2B51" w:rsidRPr="00CA4D5E" w14:paraId="20C2F18C" w14:textId="77777777" w:rsidTr="001C2B51">
        <w:trPr>
          <w:gridAfter w:val="1"/>
          <w:wAfter w:w="1059" w:type="dxa"/>
          <w:trHeight w:val="227"/>
          <w:trPrChange w:id="24"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25"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7A9352C3" w14:textId="77777777" w:rsidR="008E1474" w:rsidRPr="00CA4D5E" w:rsidRDefault="008E1474" w:rsidP="008E1474">
            <w:pPr>
              <w:rPr>
                <w:sz w:val="22"/>
                <w:szCs w:val="22"/>
              </w:rPr>
            </w:pPr>
            <w:r w:rsidRPr="00CA4D5E">
              <w:rPr>
                <w:sz w:val="22"/>
                <w:szCs w:val="22"/>
              </w:rPr>
              <w:t>10x</w:t>
            </w:r>
          </w:p>
        </w:tc>
        <w:tc>
          <w:tcPr>
            <w:tcW w:w="1987" w:type="dxa"/>
            <w:tcBorders>
              <w:top w:val="single" w:sz="4" w:space="0" w:color="000000"/>
              <w:left w:val="single" w:sz="4" w:space="0" w:color="000000"/>
              <w:bottom w:val="single" w:sz="4" w:space="0" w:color="000000"/>
              <w:right w:val="single" w:sz="4" w:space="0" w:color="000000"/>
            </w:tcBorders>
            <w:hideMark/>
            <w:tcPrChange w:id="26"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00DAEC91" w14:textId="77777777" w:rsidR="008E1474" w:rsidRPr="00CA4D5E" w:rsidRDefault="008E1474" w:rsidP="008E1474">
            <w:pPr>
              <w:rPr>
                <w:sz w:val="22"/>
                <w:szCs w:val="22"/>
              </w:rPr>
            </w:pPr>
            <w:r w:rsidRPr="00CA4D5E">
              <w:rPr>
                <w:sz w:val="22"/>
                <w:szCs w:val="22"/>
              </w:rPr>
              <w:t>Titanium Taq Buffer</w:t>
            </w:r>
          </w:p>
        </w:tc>
        <w:tc>
          <w:tcPr>
            <w:tcW w:w="2114" w:type="dxa"/>
            <w:tcBorders>
              <w:top w:val="single" w:sz="4" w:space="0" w:color="000000"/>
              <w:left w:val="single" w:sz="4" w:space="0" w:color="000000"/>
              <w:bottom w:val="single" w:sz="4" w:space="0" w:color="000000"/>
              <w:right w:val="single" w:sz="4" w:space="0" w:color="000000"/>
            </w:tcBorders>
            <w:hideMark/>
            <w:tcPrChange w:id="27" w:author="Yasmin" w:date="2023-12-19T08:12:00Z">
              <w:tcPr>
                <w:tcW w:w="2115" w:type="dxa"/>
                <w:tcBorders>
                  <w:top w:val="single" w:sz="4" w:space="0" w:color="000000"/>
                  <w:left w:val="single" w:sz="4" w:space="0" w:color="000000"/>
                  <w:bottom w:val="single" w:sz="4" w:space="0" w:color="000000"/>
                  <w:right w:val="single" w:sz="4" w:space="0" w:color="000000"/>
                </w:tcBorders>
                <w:hideMark/>
              </w:tcPr>
            </w:tcPrChange>
          </w:tcPr>
          <w:p w14:paraId="69B2358A" w14:textId="77777777" w:rsidR="008E1474" w:rsidRPr="00CA4D5E" w:rsidRDefault="008E1474" w:rsidP="008E1474">
            <w:pPr>
              <w:rPr>
                <w:sz w:val="22"/>
                <w:szCs w:val="22"/>
              </w:rPr>
            </w:pPr>
            <w:r w:rsidRPr="00CA4D5E">
              <w:rPr>
                <w:sz w:val="22"/>
                <w:szCs w:val="22"/>
              </w:rPr>
              <w:t>1x</w:t>
            </w:r>
          </w:p>
        </w:tc>
        <w:tc>
          <w:tcPr>
            <w:tcW w:w="1419" w:type="dxa"/>
            <w:tcBorders>
              <w:top w:val="single" w:sz="4" w:space="0" w:color="000000"/>
              <w:left w:val="single" w:sz="4" w:space="0" w:color="000000"/>
              <w:bottom w:val="single" w:sz="4" w:space="0" w:color="000000"/>
              <w:right w:val="single" w:sz="4" w:space="0" w:color="000000"/>
            </w:tcBorders>
            <w:hideMark/>
            <w:tcPrChange w:id="28"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74BCD82E" w14:textId="77777777" w:rsidR="008E1474" w:rsidRPr="00CA4D5E" w:rsidRDefault="008E1474" w:rsidP="008E1474">
            <w:pPr>
              <w:rPr>
                <w:sz w:val="22"/>
                <w:szCs w:val="22"/>
              </w:rPr>
            </w:pPr>
            <w:r w:rsidRPr="00CA4D5E">
              <w:rPr>
                <w:sz w:val="22"/>
                <w:szCs w:val="22"/>
              </w:rPr>
              <w:t>15 µL</w:t>
            </w:r>
          </w:p>
        </w:tc>
      </w:tr>
      <w:tr w:rsidR="001C2B51" w:rsidRPr="00CA4D5E" w14:paraId="3DAD0D9E" w14:textId="77777777" w:rsidTr="001C2B51">
        <w:trPr>
          <w:gridAfter w:val="1"/>
          <w:wAfter w:w="1059" w:type="dxa"/>
          <w:trHeight w:val="227"/>
          <w:trPrChange w:id="29"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30"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71B952A3" w14:textId="77777777" w:rsidR="008E1474" w:rsidRPr="00CA4D5E" w:rsidRDefault="008E1474" w:rsidP="008E1474">
            <w:pPr>
              <w:rPr>
                <w:sz w:val="22"/>
                <w:szCs w:val="22"/>
              </w:rPr>
            </w:pPr>
            <w:r w:rsidRPr="00CA4D5E">
              <w:rPr>
                <w:sz w:val="22"/>
                <w:szCs w:val="22"/>
              </w:rPr>
              <w:t xml:space="preserve">50 mM </w:t>
            </w:r>
          </w:p>
        </w:tc>
        <w:tc>
          <w:tcPr>
            <w:tcW w:w="1987" w:type="dxa"/>
            <w:tcBorders>
              <w:top w:val="single" w:sz="4" w:space="0" w:color="000000"/>
              <w:left w:val="single" w:sz="4" w:space="0" w:color="000000"/>
              <w:bottom w:val="single" w:sz="4" w:space="0" w:color="000000"/>
              <w:right w:val="single" w:sz="4" w:space="0" w:color="000000"/>
            </w:tcBorders>
            <w:hideMark/>
            <w:tcPrChange w:id="31"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6DA41BB1" w14:textId="77777777" w:rsidR="008E1474" w:rsidRPr="00CA4D5E" w:rsidRDefault="008E1474" w:rsidP="008E1474">
            <w:pPr>
              <w:rPr>
                <w:sz w:val="22"/>
                <w:szCs w:val="22"/>
                <w:vertAlign w:val="subscript"/>
              </w:rPr>
            </w:pPr>
            <w:r w:rsidRPr="00CA4D5E">
              <w:rPr>
                <w:sz w:val="22"/>
                <w:szCs w:val="22"/>
              </w:rPr>
              <w:t>MgCl</w:t>
            </w:r>
            <w:r w:rsidRPr="00CA4D5E">
              <w:rPr>
                <w:sz w:val="22"/>
                <w:szCs w:val="22"/>
                <w:vertAlign w:val="subscript"/>
              </w:rPr>
              <w:t>2</w:t>
            </w:r>
          </w:p>
        </w:tc>
        <w:tc>
          <w:tcPr>
            <w:tcW w:w="2114" w:type="dxa"/>
            <w:tcBorders>
              <w:top w:val="single" w:sz="4" w:space="0" w:color="000000"/>
              <w:left w:val="single" w:sz="4" w:space="0" w:color="000000"/>
              <w:bottom w:val="single" w:sz="4" w:space="0" w:color="000000"/>
              <w:right w:val="single" w:sz="4" w:space="0" w:color="000000"/>
            </w:tcBorders>
            <w:hideMark/>
            <w:tcPrChange w:id="32" w:author="Yasmin" w:date="2023-12-19T08:12:00Z">
              <w:tcPr>
                <w:tcW w:w="2115" w:type="dxa"/>
                <w:tcBorders>
                  <w:top w:val="single" w:sz="4" w:space="0" w:color="000000"/>
                  <w:left w:val="single" w:sz="4" w:space="0" w:color="000000"/>
                  <w:bottom w:val="single" w:sz="4" w:space="0" w:color="000000"/>
                  <w:right w:val="single" w:sz="4" w:space="0" w:color="000000"/>
                </w:tcBorders>
                <w:hideMark/>
              </w:tcPr>
            </w:tcPrChange>
          </w:tcPr>
          <w:p w14:paraId="4BC74578" w14:textId="77777777" w:rsidR="008E1474" w:rsidRPr="00CA4D5E" w:rsidRDefault="008E1474" w:rsidP="008E1474">
            <w:pPr>
              <w:rPr>
                <w:sz w:val="22"/>
                <w:szCs w:val="22"/>
              </w:rPr>
            </w:pPr>
            <w:r w:rsidRPr="00CA4D5E">
              <w:rPr>
                <w:sz w:val="22"/>
                <w:szCs w:val="22"/>
              </w:rPr>
              <w:t>8 mM</w:t>
            </w:r>
          </w:p>
        </w:tc>
        <w:tc>
          <w:tcPr>
            <w:tcW w:w="1419" w:type="dxa"/>
            <w:tcBorders>
              <w:top w:val="single" w:sz="4" w:space="0" w:color="000000"/>
              <w:left w:val="single" w:sz="4" w:space="0" w:color="000000"/>
              <w:bottom w:val="single" w:sz="4" w:space="0" w:color="000000"/>
              <w:right w:val="single" w:sz="4" w:space="0" w:color="000000"/>
            </w:tcBorders>
            <w:hideMark/>
            <w:tcPrChange w:id="33"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36C0E349" w14:textId="77777777" w:rsidR="008E1474" w:rsidRPr="00CA4D5E" w:rsidRDefault="008E1474" w:rsidP="008E1474">
            <w:pPr>
              <w:rPr>
                <w:sz w:val="22"/>
                <w:szCs w:val="22"/>
              </w:rPr>
            </w:pPr>
            <w:r w:rsidRPr="00CA4D5E">
              <w:rPr>
                <w:sz w:val="22"/>
                <w:szCs w:val="22"/>
              </w:rPr>
              <w:t>24 µL</w:t>
            </w:r>
          </w:p>
        </w:tc>
      </w:tr>
      <w:tr w:rsidR="001C2B51" w:rsidRPr="00CA4D5E" w14:paraId="2E22A4BA" w14:textId="77777777" w:rsidTr="001C2B51">
        <w:trPr>
          <w:gridAfter w:val="1"/>
          <w:wAfter w:w="1059" w:type="dxa"/>
          <w:trHeight w:val="227"/>
          <w:trPrChange w:id="34"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35"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32F04B41" w14:textId="77777777" w:rsidR="008E1474" w:rsidRPr="00CA4D5E" w:rsidRDefault="008E1474" w:rsidP="008E1474">
            <w:pPr>
              <w:rPr>
                <w:sz w:val="22"/>
                <w:szCs w:val="22"/>
              </w:rPr>
            </w:pPr>
            <w:r w:rsidRPr="00CA4D5E">
              <w:rPr>
                <w:sz w:val="22"/>
                <w:szCs w:val="22"/>
              </w:rPr>
              <w:t>10 mM</w:t>
            </w:r>
          </w:p>
        </w:tc>
        <w:tc>
          <w:tcPr>
            <w:tcW w:w="1987" w:type="dxa"/>
            <w:tcBorders>
              <w:top w:val="single" w:sz="4" w:space="0" w:color="000000"/>
              <w:left w:val="single" w:sz="4" w:space="0" w:color="000000"/>
              <w:bottom w:val="single" w:sz="4" w:space="0" w:color="000000"/>
              <w:right w:val="single" w:sz="4" w:space="0" w:color="000000"/>
            </w:tcBorders>
            <w:hideMark/>
            <w:tcPrChange w:id="36"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4783C2D2" w14:textId="77777777" w:rsidR="008E1474" w:rsidRPr="00CA4D5E" w:rsidRDefault="008E1474" w:rsidP="008E1474">
            <w:pPr>
              <w:rPr>
                <w:sz w:val="22"/>
                <w:szCs w:val="22"/>
              </w:rPr>
            </w:pPr>
            <w:r w:rsidRPr="00CA4D5E">
              <w:rPr>
                <w:sz w:val="22"/>
                <w:szCs w:val="22"/>
              </w:rPr>
              <w:t>dNTP`s</w:t>
            </w:r>
          </w:p>
        </w:tc>
        <w:tc>
          <w:tcPr>
            <w:tcW w:w="2114" w:type="dxa"/>
            <w:tcBorders>
              <w:top w:val="single" w:sz="4" w:space="0" w:color="000000"/>
              <w:left w:val="single" w:sz="4" w:space="0" w:color="000000"/>
              <w:bottom w:val="single" w:sz="4" w:space="0" w:color="000000"/>
              <w:right w:val="single" w:sz="4" w:space="0" w:color="000000"/>
            </w:tcBorders>
            <w:hideMark/>
            <w:tcPrChange w:id="37" w:author="Yasmin" w:date="2023-12-19T08:12:00Z">
              <w:tcPr>
                <w:tcW w:w="2115" w:type="dxa"/>
                <w:tcBorders>
                  <w:top w:val="single" w:sz="4" w:space="0" w:color="000000"/>
                  <w:left w:val="single" w:sz="4" w:space="0" w:color="000000"/>
                  <w:bottom w:val="single" w:sz="4" w:space="0" w:color="000000"/>
                  <w:right w:val="single" w:sz="4" w:space="0" w:color="000000"/>
                </w:tcBorders>
                <w:hideMark/>
              </w:tcPr>
            </w:tcPrChange>
          </w:tcPr>
          <w:p w14:paraId="24D5D3B3" w14:textId="77777777" w:rsidR="008E1474" w:rsidRPr="00CA4D5E" w:rsidRDefault="008E1474" w:rsidP="008E1474">
            <w:pPr>
              <w:rPr>
                <w:sz w:val="22"/>
                <w:szCs w:val="22"/>
              </w:rPr>
            </w:pPr>
            <w:r w:rsidRPr="00CA4D5E">
              <w:rPr>
                <w:sz w:val="22"/>
                <w:szCs w:val="22"/>
              </w:rPr>
              <w:t>1 mM</w:t>
            </w:r>
          </w:p>
        </w:tc>
        <w:tc>
          <w:tcPr>
            <w:tcW w:w="1419" w:type="dxa"/>
            <w:tcBorders>
              <w:top w:val="single" w:sz="4" w:space="0" w:color="000000"/>
              <w:left w:val="single" w:sz="4" w:space="0" w:color="000000"/>
              <w:bottom w:val="single" w:sz="4" w:space="0" w:color="000000"/>
              <w:right w:val="single" w:sz="4" w:space="0" w:color="000000"/>
            </w:tcBorders>
            <w:hideMark/>
            <w:tcPrChange w:id="38"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3A273299" w14:textId="77777777" w:rsidR="008E1474" w:rsidRPr="00CA4D5E" w:rsidRDefault="008E1474" w:rsidP="008E1474">
            <w:pPr>
              <w:rPr>
                <w:sz w:val="22"/>
                <w:szCs w:val="22"/>
              </w:rPr>
            </w:pPr>
            <w:r w:rsidRPr="00CA4D5E">
              <w:rPr>
                <w:sz w:val="22"/>
                <w:szCs w:val="22"/>
              </w:rPr>
              <w:t>15 µL</w:t>
            </w:r>
          </w:p>
        </w:tc>
      </w:tr>
      <w:tr w:rsidR="001C2B51" w:rsidRPr="00CA4D5E" w14:paraId="63DBBFD8" w14:textId="77777777" w:rsidTr="001C2B51">
        <w:trPr>
          <w:gridAfter w:val="1"/>
          <w:wAfter w:w="1059" w:type="dxa"/>
          <w:trHeight w:val="227"/>
          <w:trPrChange w:id="39"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40"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021634E9" w14:textId="77777777" w:rsidR="008E1474" w:rsidRPr="00CA4D5E" w:rsidRDefault="008E1474" w:rsidP="008E1474">
            <w:pPr>
              <w:rPr>
                <w:sz w:val="22"/>
                <w:szCs w:val="22"/>
              </w:rPr>
            </w:pPr>
            <w:r w:rsidRPr="00CA4D5E">
              <w:rPr>
                <w:sz w:val="22"/>
                <w:szCs w:val="22"/>
              </w:rPr>
              <w:lastRenderedPageBreak/>
              <w:t>500 µM</w:t>
            </w:r>
          </w:p>
        </w:tc>
        <w:tc>
          <w:tcPr>
            <w:tcW w:w="1987" w:type="dxa"/>
            <w:tcBorders>
              <w:top w:val="single" w:sz="4" w:space="0" w:color="000000"/>
              <w:left w:val="single" w:sz="4" w:space="0" w:color="000000"/>
              <w:bottom w:val="single" w:sz="4" w:space="0" w:color="000000"/>
              <w:right w:val="single" w:sz="4" w:space="0" w:color="000000"/>
            </w:tcBorders>
            <w:hideMark/>
            <w:tcPrChange w:id="41"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28F8911C" w14:textId="77777777" w:rsidR="008E1474" w:rsidRPr="00CA4D5E" w:rsidRDefault="008E1474" w:rsidP="008E1474">
            <w:pPr>
              <w:rPr>
                <w:sz w:val="22"/>
                <w:szCs w:val="22"/>
              </w:rPr>
            </w:pPr>
            <w:r w:rsidRPr="00CA4D5E">
              <w:rPr>
                <w:sz w:val="22"/>
                <w:szCs w:val="22"/>
              </w:rPr>
              <w:t>Forward-ACH-88bp</w:t>
            </w:r>
          </w:p>
        </w:tc>
        <w:tc>
          <w:tcPr>
            <w:tcW w:w="2114" w:type="dxa"/>
            <w:tcBorders>
              <w:top w:val="single" w:sz="4" w:space="0" w:color="000000"/>
              <w:left w:val="single" w:sz="4" w:space="0" w:color="000000"/>
              <w:bottom w:val="single" w:sz="4" w:space="0" w:color="000000"/>
              <w:right w:val="single" w:sz="4" w:space="0" w:color="000000"/>
            </w:tcBorders>
            <w:hideMark/>
            <w:tcPrChange w:id="42" w:author="Yasmin" w:date="2023-12-19T08:12:00Z">
              <w:tcPr>
                <w:tcW w:w="2115" w:type="dxa"/>
                <w:tcBorders>
                  <w:top w:val="single" w:sz="4" w:space="0" w:color="000000"/>
                  <w:left w:val="single" w:sz="4" w:space="0" w:color="000000"/>
                  <w:bottom w:val="single" w:sz="4" w:space="0" w:color="000000"/>
                  <w:right w:val="single" w:sz="4" w:space="0" w:color="000000"/>
                </w:tcBorders>
                <w:hideMark/>
              </w:tcPr>
            </w:tcPrChange>
          </w:tcPr>
          <w:p w14:paraId="62E39712" w14:textId="77777777" w:rsidR="008E1474" w:rsidRPr="00CA4D5E" w:rsidRDefault="008E1474" w:rsidP="008E1474">
            <w:pPr>
              <w:rPr>
                <w:sz w:val="22"/>
                <w:szCs w:val="22"/>
              </w:rPr>
            </w:pPr>
            <w:r w:rsidRPr="00CA4D5E">
              <w:rPr>
                <w:sz w:val="22"/>
                <w:szCs w:val="22"/>
              </w:rPr>
              <w:t>9 µM</w:t>
            </w:r>
          </w:p>
        </w:tc>
        <w:tc>
          <w:tcPr>
            <w:tcW w:w="1419" w:type="dxa"/>
            <w:tcBorders>
              <w:top w:val="single" w:sz="4" w:space="0" w:color="000000"/>
              <w:left w:val="single" w:sz="4" w:space="0" w:color="000000"/>
              <w:bottom w:val="single" w:sz="4" w:space="0" w:color="000000"/>
              <w:right w:val="single" w:sz="4" w:space="0" w:color="000000"/>
            </w:tcBorders>
            <w:hideMark/>
            <w:tcPrChange w:id="43"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50276B59" w14:textId="77777777" w:rsidR="008E1474" w:rsidRPr="00CA4D5E" w:rsidRDefault="008E1474" w:rsidP="008E1474">
            <w:pPr>
              <w:rPr>
                <w:sz w:val="22"/>
                <w:szCs w:val="22"/>
              </w:rPr>
            </w:pPr>
            <w:r w:rsidRPr="00CA4D5E">
              <w:rPr>
                <w:sz w:val="22"/>
                <w:szCs w:val="22"/>
              </w:rPr>
              <w:t>2.7 µL</w:t>
            </w:r>
          </w:p>
        </w:tc>
      </w:tr>
      <w:tr w:rsidR="001C2B51" w:rsidRPr="00CA4D5E" w14:paraId="2455C710" w14:textId="77777777" w:rsidTr="001C2B51">
        <w:trPr>
          <w:gridAfter w:val="1"/>
          <w:wAfter w:w="1059" w:type="dxa"/>
          <w:trHeight w:val="227"/>
          <w:trPrChange w:id="44"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45"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005BB8FC" w14:textId="77777777" w:rsidR="008E1474" w:rsidRPr="00CA4D5E" w:rsidRDefault="008E1474" w:rsidP="008E1474">
            <w:pPr>
              <w:rPr>
                <w:sz w:val="22"/>
                <w:szCs w:val="22"/>
              </w:rPr>
            </w:pPr>
            <w:r w:rsidRPr="00CA4D5E">
              <w:rPr>
                <w:sz w:val="22"/>
                <w:szCs w:val="22"/>
              </w:rPr>
              <w:t>5 µM</w:t>
            </w:r>
          </w:p>
        </w:tc>
        <w:tc>
          <w:tcPr>
            <w:tcW w:w="1987" w:type="dxa"/>
            <w:tcBorders>
              <w:top w:val="single" w:sz="4" w:space="0" w:color="000000"/>
              <w:left w:val="single" w:sz="4" w:space="0" w:color="000000"/>
              <w:bottom w:val="single" w:sz="4" w:space="0" w:color="000000"/>
              <w:right w:val="single" w:sz="4" w:space="0" w:color="000000"/>
            </w:tcBorders>
            <w:hideMark/>
            <w:tcPrChange w:id="46"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59D44428" w14:textId="77777777" w:rsidR="008E1474" w:rsidRPr="00CA4D5E" w:rsidRDefault="008E1474" w:rsidP="008E1474">
            <w:pPr>
              <w:rPr>
                <w:sz w:val="22"/>
                <w:szCs w:val="22"/>
              </w:rPr>
            </w:pPr>
            <w:r w:rsidRPr="00CA4D5E">
              <w:rPr>
                <w:sz w:val="22"/>
                <w:szCs w:val="22"/>
              </w:rPr>
              <w:t>Reverse-ACH-R-93-SNP_R2</w:t>
            </w:r>
          </w:p>
        </w:tc>
        <w:tc>
          <w:tcPr>
            <w:tcW w:w="2114" w:type="dxa"/>
            <w:tcBorders>
              <w:top w:val="single" w:sz="4" w:space="0" w:color="000000"/>
              <w:left w:val="single" w:sz="4" w:space="0" w:color="000000"/>
              <w:bottom w:val="single" w:sz="4" w:space="0" w:color="000000"/>
              <w:right w:val="single" w:sz="4" w:space="0" w:color="000000"/>
            </w:tcBorders>
            <w:hideMark/>
            <w:tcPrChange w:id="47" w:author="Yasmin" w:date="2023-12-19T08:12:00Z">
              <w:tcPr>
                <w:tcW w:w="2115" w:type="dxa"/>
                <w:tcBorders>
                  <w:top w:val="single" w:sz="4" w:space="0" w:color="000000"/>
                  <w:left w:val="single" w:sz="4" w:space="0" w:color="000000"/>
                  <w:bottom w:val="single" w:sz="4" w:space="0" w:color="000000"/>
                  <w:right w:val="single" w:sz="4" w:space="0" w:color="000000"/>
                </w:tcBorders>
                <w:hideMark/>
              </w:tcPr>
            </w:tcPrChange>
          </w:tcPr>
          <w:p w14:paraId="3F479D9B" w14:textId="77777777" w:rsidR="008E1474" w:rsidRPr="00CA4D5E" w:rsidRDefault="008E1474" w:rsidP="008E1474">
            <w:pPr>
              <w:rPr>
                <w:sz w:val="22"/>
                <w:szCs w:val="22"/>
              </w:rPr>
            </w:pPr>
            <w:r w:rsidRPr="00CA4D5E">
              <w:rPr>
                <w:sz w:val="22"/>
                <w:szCs w:val="22"/>
              </w:rPr>
              <w:t>50 </w:t>
            </w:r>
            <w:proofErr w:type="spellStart"/>
            <w:r w:rsidRPr="00CA4D5E">
              <w:rPr>
                <w:sz w:val="22"/>
                <w:szCs w:val="22"/>
              </w:rPr>
              <w:t>nM</w:t>
            </w:r>
            <w:proofErr w:type="spellEnd"/>
          </w:p>
        </w:tc>
        <w:tc>
          <w:tcPr>
            <w:tcW w:w="1419" w:type="dxa"/>
            <w:tcBorders>
              <w:top w:val="single" w:sz="4" w:space="0" w:color="000000"/>
              <w:left w:val="single" w:sz="4" w:space="0" w:color="000000"/>
              <w:bottom w:val="single" w:sz="4" w:space="0" w:color="000000"/>
              <w:right w:val="single" w:sz="4" w:space="0" w:color="000000"/>
            </w:tcBorders>
            <w:hideMark/>
            <w:tcPrChange w:id="48"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39761AD3" w14:textId="77777777" w:rsidR="008E1474" w:rsidRPr="00CA4D5E" w:rsidRDefault="008E1474" w:rsidP="008E1474">
            <w:pPr>
              <w:rPr>
                <w:sz w:val="22"/>
                <w:szCs w:val="22"/>
              </w:rPr>
            </w:pPr>
            <w:r w:rsidRPr="00CA4D5E">
              <w:rPr>
                <w:sz w:val="22"/>
                <w:szCs w:val="22"/>
              </w:rPr>
              <w:t>1.5 µL</w:t>
            </w:r>
          </w:p>
        </w:tc>
      </w:tr>
      <w:tr w:rsidR="001C2B51" w:rsidRPr="00CA4D5E" w14:paraId="0FA328DC" w14:textId="77777777" w:rsidTr="001C2B51">
        <w:trPr>
          <w:gridAfter w:val="1"/>
          <w:wAfter w:w="1059" w:type="dxa"/>
          <w:trHeight w:val="227"/>
          <w:trPrChange w:id="49"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50"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09C2674A" w14:textId="77777777" w:rsidR="008E1474" w:rsidRPr="00CA4D5E" w:rsidRDefault="008E1474" w:rsidP="008E1474">
            <w:pPr>
              <w:rPr>
                <w:sz w:val="22"/>
                <w:szCs w:val="22"/>
              </w:rPr>
            </w:pPr>
            <w:r w:rsidRPr="00CA4D5E">
              <w:rPr>
                <w:sz w:val="22"/>
                <w:szCs w:val="22"/>
              </w:rPr>
              <w:t>500 µM</w:t>
            </w:r>
          </w:p>
        </w:tc>
        <w:tc>
          <w:tcPr>
            <w:tcW w:w="1987" w:type="dxa"/>
            <w:tcBorders>
              <w:top w:val="single" w:sz="4" w:space="0" w:color="000000"/>
              <w:left w:val="single" w:sz="4" w:space="0" w:color="000000"/>
              <w:bottom w:val="single" w:sz="4" w:space="0" w:color="000000"/>
              <w:right w:val="single" w:sz="4" w:space="0" w:color="000000"/>
            </w:tcBorders>
            <w:hideMark/>
            <w:tcPrChange w:id="51"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02013763" w14:textId="77777777" w:rsidR="008E1474" w:rsidRPr="00CA4D5E" w:rsidRDefault="008E1474" w:rsidP="008E1474">
            <w:pPr>
              <w:rPr>
                <w:sz w:val="22"/>
                <w:szCs w:val="22"/>
              </w:rPr>
            </w:pPr>
            <w:r w:rsidRPr="00CA4D5E">
              <w:rPr>
                <w:sz w:val="22"/>
                <w:szCs w:val="22"/>
              </w:rPr>
              <w:t>Forward-TDII-3</w:t>
            </w:r>
          </w:p>
        </w:tc>
        <w:tc>
          <w:tcPr>
            <w:tcW w:w="2114" w:type="dxa"/>
            <w:tcBorders>
              <w:top w:val="single" w:sz="4" w:space="0" w:color="000000"/>
              <w:left w:val="single" w:sz="4" w:space="0" w:color="000000"/>
              <w:bottom w:val="single" w:sz="4" w:space="0" w:color="000000"/>
              <w:right w:val="single" w:sz="4" w:space="0" w:color="000000"/>
            </w:tcBorders>
            <w:hideMark/>
            <w:tcPrChange w:id="52" w:author="Yasmin" w:date="2023-12-19T08:12:00Z">
              <w:tcPr>
                <w:tcW w:w="2115" w:type="dxa"/>
                <w:tcBorders>
                  <w:top w:val="single" w:sz="4" w:space="0" w:color="000000"/>
                  <w:left w:val="single" w:sz="4" w:space="0" w:color="000000"/>
                  <w:bottom w:val="single" w:sz="4" w:space="0" w:color="000000"/>
                  <w:right w:val="single" w:sz="4" w:space="0" w:color="000000"/>
                </w:tcBorders>
                <w:hideMark/>
              </w:tcPr>
            </w:tcPrChange>
          </w:tcPr>
          <w:p w14:paraId="03B6789B" w14:textId="77777777" w:rsidR="008E1474" w:rsidRPr="00CA4D5E" w:rsidRDefault="008E1474" w:rsidP="008E1474">
            <w:pPr>
              <w:rPr>
                <w:sz w:val="22"/>
                <w:szCs w:val="22"/>
              </w:rPr>
            </w:pPr>
            <w:r w:rsidRPr="00CA4D5E">
              <w:rPr>
                <w:sz w:val="22"/>
                <w:szCs w:val="22"/>
              </w:rPr>
              <w:t>9 µM</w:t>
            </w:r>
          </w:p>
        </w:tc>
        <w:tc>
          <w:tcPr>
            <w:tcW w:w="1419" w:type="dxa"/>
            <w:tcBorders>
              <w:top w:val="single" w:sz="4" w:space="0" w:color="000000"/>
              <w:left w:val="single" w:sz="4" w:space="0" w:color="000000"/>
              <w:bottom w:val="single" w:sz="4" w:space="0" w:color="000000"/>
              <w:right w:val="single" w:sz="4" w:space="0" w:color="000000"/>
            </w:tcBorders>
            <w:hideMark/>
            <w:tcPrChange w:id="53"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0A3D8929" w14:textId="77777777" w:rsidR="008E1474" w:rsidRPr="00CA4D5E" w:rsidRDefault="008E1474" w:rsidP="008E1474">
            <w:pPr>
              <w:rPr>
                <w:sz w:val="22"/>
                <w:szCs w:val="22"/>
              </w:rPr>
            </w:pPr>
            <w:r w:rsidRPr="00CA4D5E">
              <w:rPr>
                <w:sz w:val="22"/>
                <w:szCs w:val="22"/>
              </w:rPr>
              <w:t>2.7 µL</w:t>
            </w:r>
          </w:p>
        </w:tc>
      </w:tr>
      <w:tr w:rsidR="001C2B51" w:rsidRPr="00CA4D5E" w14:paraId="7168FBBD" w14:textId="77777777" w:rsidTr="001C2B51">
        <w:trPr>
          <w:gridAfter w:val="1"/>
          <w:wAfter w:w="1059" w:type="dxa"/>
          <w:trHeight w:val="227"/>
          <w:trPrChange w:id="54"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55"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016342B0" w14:textId="77777777" w:rsidR="008E1474" w:rsidRPr="00CA4D5E" w:rsidRDefault="008E1474" w:rsidP="008E1474">
            <w:pPr>
              <w:rPr>
                <w:sz w:val="22"/>
                <w:szCs w:val="22"/>
              </w:rPr>
            </w:pPr>
            <w:r w:rsidRPr="00CA4D5E">
              <w:rPr>
                <w:sz w:val="22"/>
                <w:szCs w:val="22"/>
              </w:rPr>
              <w:t>5 µM</w:t>
            </w:r>
          </w:p>
        </w:tc>
        <w:tc>
          <w:tcPr>
            <w:tcW w:w="1987" w:type="dxa"/>
            <w:tcBorders>
              <w:top w:val="single" w:sz="4" w:space="0" w:color="000000"/>
              <w:left w:val="single" w:sz="4" w:space="0" w:color="000000"/>
              <w:bottom w:val="single" w:sz="4" w:space="0" w:color="000000"/>
              <w:right w:val="single" w:sz="4" w:space="0" w:color="000000"/>
            </w:tcBorders>
            <w:hideMark/>
            <w:tcPrChange w:id="56"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58020758" w14:textId="77777777" w:rsidR="008E1474" w:rsidRPr="00CA4D5E" w:rsidRDefault="008E1474" w:rsidP="008E1474">
            <w:pPr>
              <w:rPr>
                <w:sz w:val="22"/>
                <w:szCs w:val="22"/>
              </w:rPr>
            </w:pPr>
            <w:r w:rsidRPr="00CA4D5E">
              <w:rPr>
                <w:sz w:val="22"/>
                <w:szCs w:val="22"/>
              </w:rPr>
              <w:t>Reverse-TDII-OUT</w:t>
            </w:r>
          </w:p>
        </w:tc>
        <w:tc>
          <w:tcPr>
            <w:tcW w:w="2114" w:type="dxa"/>
            <w:tcBorders>
              <w:top w:val="single" w:sz="4" w:space="0" w:color="000000"/>
              <w:left w:val="single" w:sz="4" w:space="0" w:color="000000"/>
              <w:bottom w:val="single" w:sz="4" w:space="0" w:color="000000"/>
              <w:right w:val="single" w:sz="4" w:space="0" w:color="000000"/>
            </w:tcBorders>
            <w:hideMark/>
            <w:tcPrChange w:id="57" w:author="Yasmin" w:date="2023-12-19T08:12:00Z">
              <w:tcPr>
                <w:tcW w:w="2115" w:type="dxa"/>
                <w:tcBorders>
                  <w:top w:val="single" w:sz="4" w:space="0" w:color="000000"/>
                  <w:left w:val="single" w:sz="4" w:space="0" w:color="000000"/>
                  <w:bottom w:val="single" w:sz="4" w:space="0" w:color="000000"/>
                  <w:right w:val="single" w:sz="4" w:space="0" w:color="000000"/>
                </w:tcBorders>
                <w:hideMark/>
              </w:tcPr>
            </w:tcPrChange>
          </w:tcPr>
          <w:p w14:paraId="60E097A8" w14:textId="77777777" w:rsidR="008E1474" w:rsidRPr="00CA4D5E" w:rsidRDefault="008E1474" w:rsidP="008E1474">
            <w:pPr>
              <w:rPr>
                <w:sz w:val="22"/>
                <w:szCs w:val="22"/>
              </w:rPr>
            </w:pPr>
            <w:r w:rsidRPr="00CA4D5E">
              <w:rPr>
                <w:sz w:val="22"/>
                <w:szCs w:val="22"/>
              </w:rPr>
              <w:t>50 </w:t>
            </w:r>
            <w:proofErr w:type="spellStart"/>
            <w:r w:rsidRPr="00CA4D5E">
              <w:rPr>
                <w:sz w:val="22"/>
                <w:szCs w:val="22"/>
              </w:rPr>
              <w:t>nM</w:t>
            </w:r>
            <w:proofErr w:type="spellEnd"/>
          </w:p>
        </w:tc>
        <w:tc>
          <w:tcPr>
            <w:tcW w:w="1419" w:type="dxa"/>
            <w:tcBorders>
              <w:top w:val="single" w:sz="4" w:space="0" w:color="000000"/>
              <w:left w:val="single" w:sz="4" w:space="0" w:color="000000"/>
              <w:bottom w:val="single" w:sz="4" w:space="0" w:color="000000"/>
              <w:right w:val="single" w:sz="4" w:space="0" w:color="000000"/>
            </w:tcBorders>
            <w:hideMark/>
            <w:tcPrChange w:id="58"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2326E16C" w14:textId="77777777" w:rsidR="008E1474" w:rsidRPr="00CA4D5E" w:rsidRDefault="008E1474" w:rsidP="008E1474">
            <w:pPr>
              <w:rPr>
                <w:sz w:val="22"/>
                <w:szCs w:val="22"/>
              </w:rPr>
            </w:pPr>
            <w:r w:rsidRPr="00CA4D5E">
              <w:rPr>
                <w:sz w:val="22"/>
                <w:szCs w:val="22"/>
              </w:rPr>
              <w:t>1.5 µL</w:t>
            </w:r>
          </w:p>
        </w:tc>
      </w:tr>
      <w:tr w:rsidR="001C2B51" w:rsidRPr="00CA4D5E" w14:paraId="715298E4" w14:textId="77777777" w:rsidTr="001C2B51">
        <w:trPr>
          <w:gridAfter w:val="1"/>
          <w:wAfter w:w="1059" w:type="dxa"/>
          <w:trHeight w:val="227"/>
          <w:trPrChange w:id="59" w:author="Yasmin" w:date="2023-12-19T08:12:00Z">
            <w:trPr>
              <w:gridAfter w:val="1"/>
              <w:wAfter w:w="1059" w:type="dxa"/>
              <w:trHeight w:val="227"/>
            </w:trPr>
          </w:trPrChange>
        </w:trPr>
        <w:tc>
          <w:tcPr>
            <w:tcW w:w="1597" w:type="dxa"/>
            <w:tcBorders>
              <w:top w:val="single" w:sz="4" w:space="0" w:color="000000"/>
              <w:left w:val="single" w:sz="4" w:space="0" w:color="000000"/>
              <w:bottom w:val="single" w:sz="4" w:space="0" w:color="000000"/>
              <w:right w:val="single" w:sz="4" w:space="0" w:color="000000"/>
            </w:tcBorders>
            <w:hideMark/>
            <w:tcPrChange w:id="60" w:author="Yasmin" w:date="2023-12-19T08:12:00Z">
              <w:tcPr>
                <w:tcW w:w="1597" w:type="dxa"/>
                <w:tcBorders>
                  <w:top w:val="single" w:sz="4" w:space="0" w:color="000000"/>
                  <w:left w:val="single" w:sz="4" w:space="0" w:color="000000"/>
                  <w:bottom w:val="single" w:sz="4" w:space="0" w:color="000000"/>
                  <w:right w:val="single" w:sz="4" w:space="0" w:color="000000"/>
                </w:tcBorders>
                <w:hideMark/>
              </w:tcPr>
            </w:tcPrChange>
          </w:tcPr>
          <w:p w14:paraId="638E62B1" w14:textId="77777777" w:rsidR="008E1474" w:rsidRPr="00CA4D5E" w:rsidRDefault="008E1474" w:rsidP="008E1474">
            <w:pPr>
              <w:rPr>
                <w:sz w:val="22"/>
                <w:szCs w:val="22"/>
              </w:rPr>
            </w:pPr>
            <w:r w:rsidRPr="00CA4D5E">
              <w:rPr>
                <w:sz w:val="22"/>
                <w:szCs w:val="22"/>
              </w:rPr>
              <w:t>50x</w:t>
            </w:r>
          </w:p>
        </w:tc>
        <w:tc>
          <w:tcPr>
            <w:tcW w:w="1987" w:type="dxa"/>
            <w:tcBorders>
              <w:top w:val="single" w:sz="4" w:space="0" w:color="000000"/>
              <w:left w:val="single" w:sz="4" w:space="0" w:color="000000"/>
              <w:bottom w:val="single" w:sz="4" w:space="0" w:color="000000"/>
              <w:right w:val="single" w:sz="4" w:space="0" w:color="000000"/>
            </w:tcBorders>
            <w:hideMark/>
            <w:tcPrChange w:id="61" w:author="Yasmin" w:date="2023-12-19T08:12:00Z">
              <w:tcPr>
                <w:tcW w:w="1988" w:type="dxa"/>
                <w:tcBorders>
                  <w:top w:val="single" w:sz="4" w:space="0" w:color="000000"/>
                  <w:left w:val="single" w:sz="4" w:space="0" w:color="000000"/>
                  <w:bottom w:val="single" w:sz="4" w:space="0" w:color="000000"/>
                  <w:right w:val="single" w:sz="4" w:space="0" w:color="000000"/>
                </w:tcBorders>
                <w:hideMark/>
              </w:tcPr>
            </w:tcPrChange>
          </w:tcPr>
          <w:p w14:paraId="686D02D4" w14:textId="77777777" w:rsidR="008E1474" w:rsidRPr="00CA4D5E" w:rsidRDefault="008E1474" w:rsidP="008E1474">
            <w:pPr>
              <w:rPr>
                <w:sz w:val="22"/>
                <w:szCs w:val="22"/>
              </w:rPr>
            </w:pPr>
            <w:r w:rsidRPr="00CA4D5E">
              <w:rPr>
                <w:sz w:val="22"/>
                <w:szCs w:val="22"/>
              </w:rPr>
              <w:t>Titanium Taq Polymerase</w:t>
            </w:r>
          </w:p>
        </w:tc>
        <w:tc>
          <w:tcPr>
            <w:tcW w:w="2114" w:type="dxa"/>
            <w:tcBorders>
              <w:top w:val="single" w:sz="4" w:space="0" w:color="000000"/>
              <w:left w:val="single" w:sz="4" w:space="0" w:color="000000"/>
              <w:bottom w:val="single" w:sz="4" w:space="0" w:color="000000"/>
              <w:right w:val="single" w:sz="4" w:space="0" w:color="000000"/>
            </w:tcBorders>
            <w:tcPrChange w:id="62" w:author="Yasmin" w:date="2023-12-19T08:12:00Z">
              <w:tcPr>
                <w:tcW w:w="2115" w:type="dxa"/>
                <w:tcBorders>
                  <w:top w:val="single" w:sz="4" w:space="0" w:color="000000"/>
                  <w:left w:val="single" w:sz="4" w:space="0" w:color="000000"/>
                  <w:bottom w:val="single" w:sz="4" w:space="0" w:color="000000"/>
                  <w:right w:val="single" w:sz="4" w:space="0" w:color="000000"/>
                </w:tcBorders>
              </w:tcPr>
            </w:tcPrChange>
          </w:tcPr>
          <w:p w14:paraId="391279C0" w14:textId="77777777" w:rsidR="008E1474" w:rsidRPr="00CA4D5E" w:rsidRDefault="008E1474" w:rsidP="008E1474">
            <w:pPr>
              <w:rPr>
                <w:sz w:val="22"/>
                <w:szCs w:val="22"/>
              </w:rPr>
            </w:pPr>
          </w:p>
        </w:tc>
        <w:tc>
          <w:tcPr>
            <w:tcW w:w="1419" w:type="dxa"/>
            <w:tcBorders>
              <w:top w:val="single" w:sz="4" w:space="0" w:color="000000"/>
              <w:left w:val="single" w:sz="4" w:space="0" w:color="000000"/>
              <w:bottom w:val="single" w:sz="4" w:space="0" w:color="000000"/>
              <w:right w:val="single" w:sz="4" w:space="0" w:color="000000"/>
            </w:tcBorders>
            <w:hideMark/>
            <w:tcPrChange w:id="63" w:author="Yasmin" w:date="2023-12-19T08:12:00Z">
              <w:tcPr>
                <w:tcW w:w="1719" w:type="dxa"/>
                <w:gridSpan w:val="2"/>
                <w:tcBorders>
                  <w:top w:val="single" w:sz="4" w:space="0" w:color="000000"/>
                  <w:left w:val="single" w:sz="4" w:space="0" w:color="000000"/>
                  <w:bottom w:val="single" w:sz="4" w:space="0" w:color="000000"/>
                  <w:right w:val="single" w:sz="4" w:space="0" w:color="000000"/>
                </w:tcBorders>
                <w:hideMark/>
              </w:tcPr>
            </w:tcPrChange>
          </w:tcPr>
          <w:p w14:paraId="14D58276" w14:textId="77777777" w:rsidR="008E1474" w:rsidRPr="00CA4D5E" w:rsidRDefault="008E1474" w:rsidP="008E1474">
            <w:pPr>
              <w:rPr>
                <w:sz w:val="22"/>
                <w:szCs w:val="22"/>
              </w:rPr>
            </w:pPr>
            <w:r w:rsidRPr="00CA4D5E">
              <w:rPr>
                <w:sz w:val="22"/>
                <w:szCs w:val="22"/>
              </w:rPr>
              <w:t>2 µL</w:t>
            </w:r>
          </w:p>
        </w:tc>
      </w:tr>
      <w:tr w:rsidR="001C2B51" w:rsidRPr="00CA4D5E" w14:paraId="34AC130E" w14:textId="77777777" w:rsidTr="001C2B51">
        <w:trPr>
          <w:trHeight w:val="227"/>
        </w:trPr>
        <w:tc>
          <w:tcPr>
            <w:tcW w:w="1597" w:type="dxa"/>
            <w:tcBorders>
              <w:top w:val="single" w:sz="12" w:space="0" w:color="000000"/>
              <w:left w:val="single" w:sz="4" w:space="0" w:color="000000"/>
              <w:bottom w:val="single" w:sz="4" w:space="0" w:color="000000"/>
              <w:right w:val="single" w:sz="4" w:space="0" w:color="000000"/>
            </w:tcBorders>
            <w:hideMark/>
          </w:tcPr>
          <w:p w14:paraId="08C0497C" w14:textId="77777777" w:rsidR="008E1474" w:rsidRPr="00CA4D5E" w:rsidRDefault="008E1474" w:rsidP="008E1474">
            <w:pPr>
              <w:rPr>
                <w:sz w:val="22"/>
                <w:szCs w:val="22"/>
              </w:rPr>
            </w:pPr>
            <w:r w:rsidRPr="00CA4D5E">
              <w:rPr>
                <w:sz w:val="22"/>
                <w:szCs w:val="22"/>
              </w:rPr>
              <w:t>Sum</w:t>
            </w:r>
          </w:p>
        </w:tc>
        <w:tc>
          <w:tcPr>
            <w:tcW w:w="1987" w:type="dxa"/>
            <w:tcBorders>
              <w:top w:val="single" w:sz="12" w:space="0" w:color="000000"/>
              <w:left w:val="single" w:sz="4" w:space="0" w:color="000000"/>
              <w:bottom w:val="single" w:sz="4" w:space="0" w:color="000000"/>
              <w:right w:val="single" w:sz="4" w:space="0" w:color="000000"/>
            </w:tcBorders>
          </w:tcPr>
          <w:p w14:paraId="53CFC7D4" w14:textId="77777777" w:rsidR="008E1474" w:rsidRPr="00CA4D5E" w:rsidRDefault="008E1474" w:rsidP="008E1474">
            <w:pPr>
              <w:rPr>
                <w:sz w:val="22"/>
                <w:szCs w:val="22"/>
              </w:rPr>
            </w:pPr>
          </w:p>
        </w:tc>
        <w:tc>
          <w:tcPr>
            <w:tcW w:w="2114" w:type="dxa"/>
            <w:tcBorders>
              <w:top w:val="single" w:sz="12" w:space="0" w:color="000000"/>
              <w:left w:val="single" w:sz="4" w:space="0" w:color="000000"/>
              <w:bottom w:val="single" w:sz="4" w:space="0" w:color="000000"/>
              <w:right w:val="single" w:sz="4" w:space="0" w:color="000000"/>
            </w:tcBorders>
          </w:tcPr>
          <w:p w14:paraId="6531E92E" w14:textId="77777777" w:rsidR="008E1474" w:rsidRPr="00CA4D5E" w:rsidRDefault="008E1474" w:rsidP="008E1474">
            <w:pPr>
              <w:rPr>
                <w:sz w:val="22"/>
                <w:szCs w:val="22"/>
              </w:rPr>
            </w:pPr>
          </w:p>
        </w:tc>
        <w:tc>
          <w:tcPr>
            <w:tcW w:w="1419" w:type="dxa"/>
            <w:tcBorders>
              <w:top w:val="single" w:sz="12" w:space="0" w:color="000000"/>
              <w:left w:val="single" w:sz="4" w:space="0" w:color="000000"/>
              <w:bottom w:val="single" w:sz="4" w:space="0" w:color="000000"/>
              <w:right w:val="single" w:sz="4" w:space="0" w:color="000000"/>
            </w:tcBorders>
            <w:hideMark/>
          </w:tcPr>
          <w:p w14:paraId="46CB6965" w14:textId="77777777" w:rsidR="008E1474" w:rsidRPr="00CA4D5E" w:rsidRDefault="008E1474" w:rsidP="008E1474">
            <w:pPr>
              <w:rPr>
                <w:sz w:val="22"/>
                <w:szCs w:val="22"/>
              </w:rPr>
            </w:pPr>
            <w:r w:rsidRPr="00CA4D5E">
              <w:rPr>
                <w:sz w:val="22"/>
                <w:szCs w:val="22"/>
              </w:rPr>
              <w:t>150 µL</w:t>
            </w:r>
          </w:p>
        </w:tc>
        <w:tc>
          <w:tcPr>
            <w:tcW w:w="1059" w:type="dxa"/>
            <w:tcBorders>
              <w:top w:val="single" w:sz="12" w:space="0" w:color="000000"/>
              <w:left w:val="single" w:sz="4" w:space="0" w:color="000000"/>
              <w:bottom w:val="single" w:sz="4" w:space="0" w:color="000000"/>
              <w:right w:val="single" w:sz="4" w:space="0" w:color="000000"/>
            </w:tcBorders>
            <w:hideMark/>
          </w:tcPr>
          <w:p w14:paraId="04971FD0" w14:textId="77777777" w:rsidR="008E1474" w:rsidRPr="00CA4D5E" w:rsidRDefault="008E1474" w:rsidP="008E1474">
            <w:pPr>
              <w:rPr>
                <w:sz w:val="22"/>
                <w:szCs w:val="22"/>
              </w:rPr>
            </w:pPr>
            <w:r w:rsidRPr="00CA4D5E">
              <w:rPr>
                <w:sz w:val="22"/>
                <w:szCs w:val="22"/>
              </w:rPr>
              <w:t>630 µL</w:t>
            </w:r>
          </w:p>
        </w:tc>
      </w:tr>
    </w:tbl>
    <w:p w14:paraId="06FFF2EE" w14:textId="77777777" w:rsidR="008E1474" w:rsidRPr="00CA4D5E" w:rsidRDefault="008E1474" w:rsidP="008E1474">
      <w:pPr>
        <w:rPr>
          <w:sz w:val="22"/>
          <w:szCs w:val="22"/>
        </w:rPr>
      </w:pPr>
    </w:p>
    <w:p w14:paraId="7457786F" w14:textId="4CD2A9E0" w:rsidR="005C3A36" w:rsidRPr="008E1474" w:rsidRDefault="005C3A36" w:rsidP="008E1474">
      <w:pPr>
        <w:pStyle w:val="berschrift3"/>
      </w:pPr>
      <w:r w:rsidRPr="008E1474">
        <w:t xml:space="preserve">Emulsification in </w:t>
      </w:r>
      <w:proofErr w:type="spellStart"/>
      <w:r w:rsidRPr="008E1474">
        <w:t>TissueLyser</w:t>
      </w:r>
      <w:proofErr w:type="spellEnd"/>
      <w:r w:rsidRPr="008E1474">
        <w:t xml:space="preserve"> II</w:t>
      </w:r>
      <w:r w:rsidR="0010045B" w:rsidRPr="008E1474">
        <w:t xml:space="preserve"> (</w:t>
      </w:r>
      <w:proofErr w:type="spellStart"/>
      <w:r w:rsidR="0010045B" w:rsidRPr="008E1474">
        <w:t>BioRad</w:t>
      </w:r>
      <w:proofErr w:type="spellEnd"/>
      <w:r w:rsidR="0010045B" w:rsidRPr="008E1474">
        <w:t>)</w:t>
      </w:r>
    </w:p>
    <w:p w14:paraId="5AB42F83" w14:textId="77777777" w:rsidR="005C3A36" w:rsidRPr="00E56C77" w:rsidRDefault="005C3A36" w:rsidP="008E1474"/>
    <w:p w14:paraId="4D8F91BA" w14:textId="77777777" w:rsidR="005C3A36" w:rsidRPr="00E56C77" w:rsidRDefault="005C3A36" w:rsidP="008E1474">
      <w:pPr>
        <w:pStyle w:val="Listenabsatz"/>
        <w:numPr>
          <w:ilvl w:val="0"/>
          <w:numId w:val="8"/>
        </w:numPr>
      </w:pPr>
      <w:r w:rsidRPr="00E56C77">
        <w:t>Place one 5mm steel bead in a 2mL round-bottom tube.</w:t>
      </w:r>
    </w:p>
    <w:p w14:paraId="15DECA6F" w14:textId="30FA94C9" w:rsidR="005C3A36" w:rsidRPr="008E1474" w:rsidRDefault="005C3A36" w:rsidP="008E1474">
      <w:pPr>
        <w:pStyle w:val="Listenabsatz"/>
        <w:numPr>
          <w:ilvl w:val="0"/>
          <w:numId w:val="8"/>
        </w:numPr>
      </w:pPr>
      <w:r w:rsidRPr="00E56C77">
        <w:t xml:space="preserve">Add 650 µL of the oil phase </w:t>
      </w:r>
      <w:r w:rsidR="008E1474">
        <w:t xml:space="preserve">and </w:t>
      </w:r>
      <w:r w:rsidRPr="00E56C77">
        <w:t>240 µL of MOCK mix to the tube.</w:t>
      </w:r>
      <w:r w:rsidR="008E1474">
        <w:t xml:space="preserve"> </w:t>
      </w:r>
      <w:r w:rsidRPr="008E1474">
        <w:t>Seal the tube with Parafilm.</w:t>
      </w:r>
    </w:p>
    <w:p w14:paraId="38D1E2E5" w14:textId="61661154" w:rsidR="0010045B" w:rsidRPr="008E1474" w:rsidRDefault="005C3A36" w:rsidP="008E1474">
      <w:pPr>
        <w:pStyle w:val="Listenabsatz"/>
        <w:numPr>
          <w:ilvl w:val="0"/>
          <w:numId w:val="8"/>
        </w:numPr>
      </w:pPr>
      <w:r w:rsidRPr="00E56C77">
        <w:t xml:space="preserve">Position the tubes in the </w:t>
      </w:r>
      <w:proofErr w:type="spellStart"/>
      <w:r w:rsidRPr="00E56C77">
        <w:t>TissueLyser</w:t>
      </w:r>
      <w:proofErr w:type="spellEnd"/>
      <w:r w:rsidRPr="00E56C77">
        <w:t xml:space="preserve"> II adaptors and select the appropriate </w:t>
      </w:r>
      <w:proofErr w:type="spellStart"/>
      <w:r w:rsidRPr="00E56C77">
        <w:t>TissueLyser</w:t>
      </w:r>
      <w:proofErr w:type="spellEnd"/>
      <w:r w:rsidRPr="00E56C77">
        <w:t xml:space="preserve"> program</w:t>
      </w:r>
      <w:r w:rsidR="008E1474">
        <w:t xml:space="preserve"> </w:t>
      </w:r>
      <w:r w:rsidR="0010045B" w:rsidRPr="008E1474">
        <w:t xml:space="preserve">mixing the oil and </w:t>
      </w:r>
      <w:r w:rsidR="008E1474" w:rsidRPr="008E1474">
        <w:t>MOCK mix</w:t>
      </w:r>
      <w:r w:rsidR="0010045B" w:rsidRPr="008E1474">
        <w:t xml:space="preserve"> at 25Hz for 5min with a 5mm steel bead. The aqueous phase is added </w:t>
      </w:r>
      <w:r w:rsidR="008E1474">
        <w:t xml:space="preserve">next </w:t>
      </w:r>
      <w:r w:rsidR="0010045B" w:rsidRPr="008E1474">
        <w:t xml:space="preserve">and a second </w:t>
      </w:r>
      <w:proofErr w:type="spellStart"/>
      <w:r w:rsidR="0010045B" w:rsidRPr="008E1474">
        <w:t>TissueLyser</w:t>
      </w:r>
      <w:proofErr w:type="spellEnd"/>
      <w:r w:rsidR="0010045B" w:rsidRPr="008E1474">
        <w:t xml:space="preserve"> step </w:t>
      </w:r>
      <w:r w:rsidR="008E1474" w:rsidRPr="008E1474">
        <w:t>is performed at</w:t>
      </w:r>
      <w:r w:rsidR="0010045B" w:rsidRPr="008E1474">
        <w:t xml:space="preserve"> 15Hz for 5mm without steel bead. The second step helps to create larger aqueous emulsion droplets which work as microreactors in the PCR reaction. The surfactant Tween80 and the BSA in the MOCK mix enable the stabilization of the emulsion.</w:t>
      </w:r>
    </w:p>
    <w:p w14:paraId="654A9188" w14:textId="13EAA824" w:rsidR="004B7A3F" w:rsidRPr="00E56C77" w:rsidRDefault="004B7A3F" w:rsidP="008E1474">
      <w:pPr>
        <w:pStyle w:val="Listenabsatz"/>
        <w:numPr>
          <w:ilvl w:val="0"/>
          <w:numId w:val="8"/>
        </w:numPr>
      </w:pPr>
      <w:r w:rsidRPr="00E56C77">
        <w:t>Aliquot 80-100 µL of the emulsion into smaller 200 µL PCR tubes.</w:t>
      </w:r>
    </w:p>
    <w:p w14:paraId="78BDE851" w14:textId="0F13F234" w:rsidR="004B7A3F" w:rsidRPr="00E56C77" w:rsidRDefault="004B7A3F" w:rsidP="008E1474">
      <w:pPr>
        <w:pStyle w:val="Listenabsatz"/>
        <w:numPr>
          <w:ilvl w:val="0"/>
          <w:numId w:val="8"/>
        </w:numPr>
      </w:pPr>
      <w:r w:rsidRPr="00E56C77">
        <w:t>Place the tubes in the thermocycler and execute the PCR program outlined below:</w:t>
      </w:r>
    </w:p>
    <w:p w14:paraId="2D3ADCBD" w14:textId="77777777" w:rsidR="005C3A36" w:rsidRPr="00CA4D5E" w:rsidRDefault="005C3A36" w:rsidP="008E1474">
      <w:pPr>
        <w:pStyle w:val="Listenabsatz"/>
        <w:rPr>
          <w:sz w:val="22"/>
          <w:szCs w:val="22"/>
        </w:rPr>
      </w:pPr>
    </w:p>
    <w:tbl>
      <w:tblPr>
        <w:tblpPr w:leftFromText="180" w:rightFromText="180" w:vertAnchor="text" w:horzAnchor="margin" w:tblpY="6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992"/>
        <w:gridCol w:w="992"/>
      </w:tblGrid>
      <w:tr w:rsidR="004B7A3F" w:rsidRPr="00CA4D5E" w14:paraId="199B9505" w14:textId="77777777" w:rsidTr="004B7A3F">
        <w:trPr>
          <w:trHeight w:val="227"/>
        </w:trPr>
        <w:tc>
          <w:tcPr>
            <w:tcW w:w="4219" w:type="dxa"/>
            <w:gridSpan w:val="3"/>
            <w:shd w:val="clear" w:color="auto" w:fill="BDD6EE" w:themeFill="accent5" w:themeFillTint="66"/>
          </w:tcPr>
          <w:p w14:paraId="456D9FE3" w14:textId="77777777" w:rsidR="004B7A3F" w:rsidRPr="00CA4D5E" w:rsidRDefault="004B7A3F" w:rsidP="008E1474">
            <w:pPr>
              <w:rPr>
                <w:sz w:val="22"/>
                <w:szCs w:val="22"/>
              </w:rPr>
            </w:pPr>
            <w:r w:rsidRPr="00CA4D5E">
              <w:rPr>
                <w:sz w:val="22"/>
                <w:szCs w:val="22"/>
              </w:rPr>
              <w:t>Program: BEA72</w:t>
            </w:r>
          </w:p>
        </w:tc>
      </w:tr>
      <w:tr w:rsidR="004B7A3F" w:rsidRPr="00CA4D5E" w14:paraId="1F725BE1" w14:textId="77777777" w:rsidTr="004B7A3F">
        <w:trPr>
          <w:trHeight w:val="227"/>
        </w:trPr>
        <w:tc>
          <w:tcPr>
            <w:tcW w:w="2235" w:type="dxa"/>
          </w:tcPr>
          <w:p w14:paraId="00B0A29C" w14:textId="77777777" w:rsidR="004B7A3F" w:rsidRPr="00CA4D5E" w:rsidRDefault="004B7A3F" w:rsidP="008E1474">
            <w:pPr>
              <w:rPr>
                <w:sz w:val="22"/>
                <w:szCs w:val="22"/>
              </w:rPr>
            </w:pPr>
            <w:r w:rsidRPr="00CA4D5E">
              <w:rPr>
                <w:sz w:val="22"/>
                <w:szCs w:val="22"/>
              </w:rPr>
              <w:t>Temperature</w:t>
            </w:r>
          </w:p>
        </w:tc>
        <w:tc>
          <w:tcPr>
            <w:tcW w:w="1984" w:type="dxa"/>
            <w:gridSpan w:val="2"/>
          </w:tcPr>
          <w:p w14:paraId="135ADA38" w14:textId="77777777" w:rsidR="004B7A3F" w:rsidRPr="00CA4D5E" w:rsidRDefault="004B7A3F" w:rsidP="008E1474">
            <w:pPr>
              <w:rPr>
                <w:sz w:val="22"/>
                <w:szCs w:val="22"/>
              </w:rPr>
            </w:pPr>
            <w:r w:rsidRPr="00CA4D5E">
              <w:rPr>
                <w:sz w:val="22"/>
                <w:szCs w:val="22"/>
              </w:rPr>
              <w:t>Time</w:t>
            </w:r>
          </w:p>
        </w:tc>
      </w:tr>
      <w:tr w:rsidR="004B7A3F" w:rsidRPr="00CA4D5E" w14:paraId="273ABBCA" w14:textId="77777777" w:rsidTr="004B7A3F">
        <w:trPr>
          <w:trHeight w:val="227"/>
        </w:trPr>
        <w:tc>
          <w:tcPr>
            <w:tcW w:w="2235" w:type="dxa"/>
          </w:tcPr>
          <w:p w14:paraId="013B9B4D" w14:textId="77777777" w:rsidR="004B7A3F" w:rsidRPr="00CA4D5E" w:rsidRDefault="004B7A3F" w:rsidP="008E1474">
            <w:pPr>
              <w:rPr>
                <w:sz w:val="22"/>
                <w:szCs w:val="22"/>
              </w:rPr>
            </w:pPr>
            <w:r w:rsidRPr="00CA4D5E">
              <w:rPr>
                <w:sz w:val="22"/>
                <w:szCs w:val="22"/>
              </w:rPr>
              <w:t>94°C</w:t>
            </w:r>
          </w:p>
        </w:tc>
        <w:tc>
          <w:tcPr>
            <w:tcW w:w="1984" w:type="dxa"/>
            <w:gridSpan w:val="2"/>
          </w:tcPr>
          <w:p w14:paraId="66C1788E" w14:textId="77777777" w:rsidR="004B7A3F" w:rsidRPr="00CA4D5E" w:rsidRDefault="004B7A3F" w:rsidP="008E1474">
            <w:pPr>
              <w:rPr>
                <w:sz w:val="22"/>
                <w:szCs w:val="22"/>
              </w:rPr>
            </w:pPr>
            <w:r w:rsidRPr="00CA4D5E">
              <w:rPr>
                <w:sz w:val="22"/>
                <w:szCs w:val="22"/>
              </w:rPr>
              <w:t>2 min.</w:t>
            </w:r>
          </w:p>
        </w:tc>
      </w:tr>
      <w:tr w:rsidR="004B7A3F" w:rsidRPr="00CA4D5E" w14:paraId="6602099B" w14:textId="77777777" w:rsidTr="004B7A3F">
        <w:trPr>
          <w:trHeight w:val="227"/>
        </w:trPr>
        <w:tc>
          <w:tcPr>
            <w:tcW w:w="2235" w:type="dxa"/>
          </w:tcPr>
          <w:p w14:paraId="1342F3B3" w14:textId="77777777" w:rsidR="004B7A3F" w:rsidRPr="00CA4D5E" w:rsidRDefault="004B7A3F" w:rsidP="008E1474">
            <w:pPr>
              <w:rPr>
                <w:sz w:val="22"/>
                <w:szCs w:val="22"/>
              </w:rPr>
            </w:pPr>
            <w:r w:rsidRPr="00CA4D5E">
              <w:rPr>
                <w:sz w:val="22"/>
                <w:szCs w:val="22"/>
              </w:rPr>
              <w:t>94°C</w:t>
            </w:r>
          </w:p>
        </w:tc>
        <w:tc>
          <w:tcPr>
            <w:tcW w:w="992" w:type="dxa"/>
          </w:tcPr>
          <w:p w14:paraId="0A8BE02A" w14:textId="77777777" w:rsidR="004B7A3F" w:rsidRPr="00CA4D5E" w:rsidRDefault="004B7A3F" w:rsidP="008E1474">
            <w:pPr>
              <w:rPr>
                <w:sz w:val="22"/>
                <w:szCs w:val="22"/>
              </w:rPr>
            </w:pPr>
            <w:r w:rsidRPr="00CA4D5E">
              <w:rPr>
                <w:sz w:val="22"/>
                <w:szCs w:val="22"/>
              </w:rPr>
              <w:t>15 sec.</w:t>
            </w:r>
          </w:p>
        </w:tc>
        <w:tc>
          <w:tcPr>
            <w:tcW w:w="992" w:type="dxa"/>
            <w:vMerge w:val="restart"/>
          </w:tcPr>
          <w:p w14:paraId="33235F56" w14:textId="77F64F15" w:rsidR="004B7A3F" w:rsidRPr="00CA4D5E" w:rsidRDefault="00BB3B0B" w:rsidP="008E1474">
            <w:pPr>
              <w:rPr>
                <w:sz w:val="22"/>
                <w:szCs w:val="22"/>
              </w:rPr>
            </w:pPr>
            <w:r w:rsidRPr="00CA4D5E">
              <w:rPr>
                <w:noProof/>
                <w:sz w:val="22"/>
                <w:szCs w:val="22"/>
                <w:lang w:eastAsia="en-GB"/>
              </w:rPr>
              <w:drawing>
                <wp:anchor distT="0" distB="0" distL="114300" distR="114300" simplePos="0" relativeHeight="251659264" behindDoc="0" locked="0" layoutInCell="1" allowOverlap="1" wp14:anchorId="119FD1E1" wp14:editId="3C4B482C">
                  <wp:simplePos x="0" y="0"/>
                  <wp:positionH relativeFrom="margin">
                    <wp:posOffset>-1905</wp:posOffset>
                  </wp:positionH>
                  <wp:positionV relativeFrom="margin">
                    <wp:posOffset>169281</wp:posOffset>
                  </wp:positionV>
                  <wp:extent cx="128905" cy="409575"/>
                  <wp:effectExtent l="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28905" cy="409575"/>
                          </a:xfrm>
                          <a:prstGeom prst="rect">
                            <a:avLst/>
                          </a:prstGeom>
                          <a:noFill/>
                          <a:ln w="9525">
                            <a:noFill/>
                            <a:miter lim="800000"/>
                            <a:headEnd/>
                            <a:tailEnd/>
                          </a:ln>
                        </pic:spPr>
                      </pic:pic>
                    </a:graphicData>
                  </a:graphic>
                </wp:anchor>
              </w:drawing>
            </w:r>
          </w:p>
          <w:p w14:paraId="6F0D22EE" w14:textId="4C085D76" w:rsidR="004B7A3F" w:rsidRPr="00CA4D5E" w:rsidRDefault="004B7A3F" w:rsidP="008E1474">
            <w:pPr>
              <w:rPr>
                <w:sz w:val="22"/>
                <w:szCs w:val="22"/>
              </w:rPr>
            </w:pPr>
            <w:r w:rsidRPr="00CA4D5E">
              <w:rPr>
                <w:sz w:val="22"/>
                <w:szCs w:val="22"/>
              </w:rPr>
              <w:t>x 55</w:t>
            </w:r>
          </w:p>
        </w:tc>
      </w:tr>
      <w:tr w:rsidR="004B7A3F" w:rsidRPr="00CA4D5E" w14:paraId="4ADE5A0B" w14:textId="77777777" w:rsidTr="004B7A3F">
        <w:trPr>
          <w:trHeight w:val="227"/>
        </w:trPr>
        <w:tc>
          <w:tcPr>
            <w:tcW w:w="2235" w:type="dxa"/>
          </w:tcPr>
          <w:p w14:paraId="773776F7" w14:textId="77777777" w:rsidR="004B7A3F" w:rsidRPr="00CA4D5E" w:rsidRDefault="004B7A3F" w:rsidP="008E1474">
            <w:pPr>
              <w:rPr>
                <w:sz w:val="22"/>
                <w:szCs w:val="22"/>
              </w:rPr>
            </w:pPr>
            <w:r w:rsidRPr="00CA4D5E">
              <w:rPr>
                <w:sz w:val="22"/>
                <w:szCs w:val="22"/>
              </w:rPr>
              <w:t>65°C</w:t>
            </w:r>
          </w:p>
        </w:tc>
        <w:tc>
          <w:tcPr>
            <w:tcW w:w="992" w:type="dxa"/>
          </w:tcPr>
          <w:p w14:paraId="25DBE502" w14:textId="77777777" w:rsidR="004B7A3F" w:rsidRPr="00CA4D5E" w:rsidRDefault="004B7A3F" w:rsidP="008E1474">
            <w:pPr>
              <w:rPr>
                <w:sz w:val="22"/>
                <w:szCs w:val="22"/>
              </w:rPr>
            </w:pPr>
            <w:r w:rsidRPr="00CA4D5E">
              <w:rPr>
                <w:sz w:val="22"/>
                <w:szCs w:val="22"/>
              </w:rPr>
              <w:t>15 sec.</w:t>
            </w:r>
          </w:p>
        </w:tc>
        <w:tc>
          <w:tcPr>
            <w:tcW w:w="992" w:type="dxa"/>
            <w:vMerge/>
          </w:tcPr>
          <w:p w14:paraId="7FED3A31" w14:textId="77777777" w:rsidR="004B7A3F" w:rsidRPr="00CA4D5E" w:rsidRDefault="004B7A3F" w:rsidP="008E1474">
            <w:pPr>
              <w:rPr>
                <w:sz w:val="22"/>
                <w:szCs w:val="22"/>
              </w:rPr>
            </w:pPr>
          </w:p>
        </w:tc>
      </w:tr>
      <w:tr w:rsidR="004B7A3F" w:rsidRPr="00CA4D5E" w14:paraId="17F4AF54" w14:textId="77777777" w:rsidTr="004B7A3F">
        <w:trPr>
          <w:trHeight w:val="255"/>
        </w:trPr>
        <w:tc>
          <w:tcPr>
            <w:tcW w:w="2235" w:type="dxa"/>
          </w:tcPr>
          <w:p w14:paraId="4F3135BB" w14:textId="77777777" w:rsidR="004B7A3F" w:rsidRPr="00CA4D5E" w:rsidRDefault="004B7A3F" w:rsidP="008E1474">
            <w:pPr>
              <w:rPr>
                <w:sz w:val="22"/>
                <w:szCs w:val="22"/>
              </w:rPr>
            </w:pPr>
            <w:r w:rsidRPr="00CA4D5E">
              <w:rPr>
                <w:sz w:val="22"/>
                <w:szCs w:val="22"/>
              </w:rPr>
              <w:t>72°C</w:t>
            </w:r>
          </w:p>
        </w:tc>
        <w:tc>
          <w:tcPr>
            <w:tcW w:w="992" w:type="dxa"/>
          </w:tcPr>
          <w:p w14:paraId="2DE729B1" w14:textId="77777777" w:rsidR="004B7A3F" w:rsidRPr="00CA4D5E" w:rsidRDefault="004B7A3F" w:rsidP="008E1474">
            <w:pPr>
              <w:rPr>
                <w:sz w:val="22"/>
                <w:szCs w:val="22"/>
              </w:rPr>
            </w:pPr>
            <w:r w:rsidRPr="00CA4D5E">
              <w:rPr>
                <w:sz w:val="22"/>
                <w:szCs w:val="22"/>
              </w:rPr>
              <w:t>35 sec.</w:t>
            </w:r>
          </w:p>
        </w:tc>
        <w:tc>
          <w:tcPr>
            <w:tcW w:w="992" w:type="dxa"/>
            <w:vMerge/>
          </w:tcPr>
          <w:p w14:paraId="18372E37" w14:textId="77777777" w:rsidR="004B7A3F" w:rsidRPr="00CA4D5E" w:rsidRDefault="004B7A3F" w:rsidP="008E1474">
            <w:pPr>
              <w:rPr>
                <w:sz w:val="22"/>
                <w:szCs w:val="22"/>
              </w:rPr>
            </w:pPr>
          </w:p>
        </w:tc>
      </w:tr>
      <w:tr w:rsidR="004B7A3F" w:rsidRPr="00CA4D5E" w14:paraId="4C83CE2D" w14:textId="77777777" w:rsidTr="004B7A3F">
        <w:trPr>
          <w:trHeight w:val="227"/>
        </w:trPr>
        <w:tc>
          <w:tcPr>
            <w:tcW w:w="2235" w:type="dxa"/>
          </w:tcPr>
          <w:p w14:paraId="20F6D799" w14:textId="77777777" w:rsidR="004B7A3F" w:rsidRPr="00CA4D5E" w:rsidRDefault="004B7A3F" w:rsidP="008E1474">
            <w:pPr>
              <w:rPr>
                <w:sz w:val="22"/>
                <w:szCs w:val="22"/>
              </w:rPr>
            </w:pPr>
            <w:r w:rsidRPr="00CA4D5E">
              <w:rPr>
                <w:sz w:val="22"/>
                <w:szCs w:val="22"/>
              </w:rPr>
              <w:t>72°C</w:t>
            </w:r>
          </w:p>
        </w:tc>
        <w:tc>
          <w:tcPr>
            <w:tcW w:w="1984" w:type="dxa"/>
            <w:gridSpan w:val="2"/>
          </w:tcPr>
          <w:p w14:paraId="38B9D742" w14:textId="77777777" w:rsidR="004B7A3F" w:rsidRPr="00CA4D5E" w:rsidRDefault="004B7A3F" w:rsidP="008E1474">
            <w:pPr>
              <w:rPr>
                <w:sz w:val="22"/>
                <w:szCs w:val="22"/>
              </w:rPr>
            </w:pPr>
            <w:r w:rsidRPr="00CA4D5E">
              <w:rPr>
                <w:sz w:val="22"/>
                <w:szCs w:val="22"/>
              </w:rPr>
              <w:t>2 min.</w:t>
            </w:r>
          </w:p>
        </w:tc>
      </w:tr>
      <w:tr w:rsidR="004B7A3F" w:rsidRPr="00CA4D5E" w14:paraId="021242F8" w14:textId="77777777" w:rsidTr="004B7A3F">
        <w:trPr>
          <w:trHeight w:val="227"/>
        </w:trPr>
        <w:tc>
          <w:tcPr>
            <w:tcW w:w="2235" w:type="dxa"/>
          </w:tcPr>
          <w:p w14:paraId="77896DF5" w14:textId="77777777" w:rsidR="004B7A3F" w:rsidRPr="00CA4D5E" w:rsidRDefault="004B7A3F" w:rsidP="008E1474">
            <w:pPr>
              <w:rPr>
                <w:sz w:val="22"/>
                <w:szCs w:val="22"/>
              </w:rPr>
            </w:pPr>
            <w:r w:rsidRPr="00CA4D5E">
              <w:rPr>
                <w:sz w:val="22"/>
                <w:szCs w:val="22"/>
              </w:rPr>
              <w:t>8°C</w:t>
            </w:r>
          </w:p>
        </w:tc>
        <w:tc>
          <w:tcPr>
            <w:tcW w:w="1984" w:type="dxa"/>
            <w:gridSpan w:val="2"/>
          </w:tcPr>
          <w:p w14:paraId="6E4C597F" w14:textId="77777777" w:rsidR="004B7A3F" w:rsidRPr="00CA4D5E" w:rsidRDefault="004B7A3F" w:rsidP="008E1474">
            <w:pPr>
              <w:rPr>
                <w:sz w:val="22"/>
                <w:szCs w:val="22"/>
              </w:rPr>
            </w:pPr>
            <w:r w:rsidRPr="00CA4D5E">
              <w:rPr>
                <w:sz w:val="22"/>
                <w:szCs w:val="22"/>
              </w:rPr>
              <w:t>forever</w:t>
            </w:r>
          </w:p>
        </w:tc>
      </w:tr>
    </w:tbl>
    <w:p w14:paraId="463318B9" w14:textId="21823FD2" w:rsidR="005C3A36" w:rsidRPr="00CA4D5E" w:rsidRDefault="005C3A36" w:rsidP="008E1474">
      <w:pPr>
        <w:rPr>
          <w:sz w:val="22"/>
          <w:szCs w:val="22"/>
        </w:rPr>
      </w:pPr>
    </w:p>
    <w:p w14:paraId="1CD72A57" w14:textId="0328F00D" w:rsidR="004B7A3F" w:rsidRPr="00CA4D5E" w:rsidRDefault="004B7A3F" w:rsidP="008E1474">
      <w:pPr>
        <w:rPr>
          <w:sz w:val="22"/>
          <w:szCs w:val="22"/>
        </w:rPr>
      </w:pPr>
    </w:p>
    <w:p w14:paraId="548DD081" w14:textId="5F84BE07" w:rsidR="004B7A3F" w:rsidRPr="00CA4D5E" w:rsidRDefault="004B7A3F" w:rsidP="008E1474">
      <w:pPr>
        <w:rPr>
          <w:sz w:val="22"/>
          <w:szCs w:val="22"/>
        </w:rPr>
      </w:pPr>
    </w:p>
    <w:p w14:paraId="027B093C" w14:textId="451DEB7C" w:rsidR="004B7A3F" w:rsidRPr="00CA4D5E" w:rsidRDefault="004B7A3F" w:rsidP="008E1474">
      <w:pPr>
        <w:rPr>
          <w:sz w:val="22"/>
          <w:szCs w:val="22"/>
        </w:rPr>
      </w:pPr>
    </w:p>
    <w:p w14:paraId="27DFBFBB" w14:textId="4DCB1E95" w:rsidR="004B7A3F" w:rsidRPr="00CA4D5E" w:rsidRDefault="004B7A3F" w:rsidP="008E1474">
      <w:pPr>
        <w:rPr>
          <w:sz w:val="22"/>
          <w:szCs w:val="22"/>
        </w:rPr>
      </w:pPr>
    </w:p>
    <w:p w14:paraId="04611612" w14:textId="1B985F26" w:rsidR="004B7A3F" w:rsidRPr="00CA4D5E" w:rsidRDefault="004B7A3F" w:rsidP="008E1474">
      <w:pPr>
        <w:rPr>
          <w:sz w:val="22"/>
          <w:szCs w:val="22"/>
        </w:rPr>
      </w:pPr>
    </w:p>
    <w:p w14:paraId="3F86E788" w14:textId="356D251F" w:rsidR="004B7A3F" w:rsidRPr="00CA4D5E" w:rsidRDefault="004B7A3F" w:rsidP="008E1474">
      <w:pPr>
        <w:rPr>
          <w:sz w:val="22"/>
          <w:szCs w:val="22"/>
        </w:rPr>
      </w:pPr>
    </w:p>
    <w:p w14:paraId="3735F280" w14:textId="03BBC700" w:rsidR="004B7A3F" w:rsidRPr="00CA4D5E" w:rsidRDefault="004B7A3F" w:rsidP="008E1474">
      <w:pPr>
        <w:rPr>
          <w:sz w:val="22"/>
          <w:szCs w:val="22"/>
        </w:rPr>
      </w:pPr>
    </w:p>
    <w:p w14:paraId="55CE0B4A" w14:textId="1C8A16A9" w:rsidR="008E1474" w:rsidRPr="00CA4D5E" w:rsidRDefault="008E1474" w:rsidP="008E1474">
      <w:pPr>
        <w:rPr>
          <w:sz w:val="22"/>
          <w:szCs w:val="22"/>
        </w:rPr>
      </w:pPr>
    </w:p>
    <w:p w14:paraId="260CA879" w14:textId="77777777" w:rsidR="008E1474" w:rsidRPr="00E56C77" w:rsidRDefault="008E1474" w:rsidP="008E1474"/>
    <w:p w14:paraId="73DFC8C9" w14:textId="09FF3B45" w:rsidR="005C3A36" w:rsidRDefault="005C3A36" w:rsidP="008E1474">
      <w:pPr>
        <w:pStyle w:val="berschrift3"/>
      </w:pPr>
      <w:bookmarkStart w:id="64" w:name="OLE_LINK88"/>
      <w:bookmarkStart w:id="65" w:name="OLE_LINK92"/>
      <w:bookmarkStart w:id="66" w:name="OLE_LINK93"/>
      <w:bookmarkEnd w:id="0"/>
      <w:bookmarkEnd w:id="1"/>
      <w:bookmarkEnd w:id="2"/>
      <w:bookmarkEnd w:id="3"/>
      <w:bookmarkEnd w:id="4"/>
      <w:bookmarkEnd w:id="5"/>
      <w:bookmarkEnd w:id="6"/>
      <w:bookmarkEnd w:id="7"/>
      <w:r w:rsidRPr="008E1474">
        <w:t xml:space="preserve">Breakage of emulsion </w:t>
      </w:r>
    </w:p>
    <w:p w14:paraId="0C756B3B" w14:textId="2259229F" w:rsidR="008E1474" w:rsidRPr="008E1474" w:rsidRDefault="008E1474" w:rsidP="008E1474">
      <w:pPr>
        <w:pStyle w:val="Listenabsatz"/>
        <w:numPr>
          <w:ilvl w:val="0"/>
          <w:numId w:val="10"/>
        </w:numPr>
      </w:pPr>
      <w:r w:rsidRPr="008E1474">
        <w:t>Upon completion of the emulsion PCR, combine the contents of the 200 µL tubes evenly into 2 siliconized 2 mL round-bottom tubes. Add approximately 1.5 mL of ethanol to each tube.</w:t>
      </w:r>
    </w:p>
    <w:p w14:paraId="7261194C" w14:textId="4C4DDA92" w:rsidR="008E1474" w:rsidRPr="008E1474" w:rsidRDefault="008E1474" w:rsidP="008E1474">
      <w:pPr>
        <w:pStyle w:val="Listenabsatz"/>
        <w:numPr>
          <w:ilvl w:val="0"/>
          <w:numId w:val="10"/>
        </w:numPr>
      </w:pPr>
      <w:r w:rsidRPr="008E1474">
        <w:t xml:space="preserve">Seal the tubes with parafilm. Break the emulsion by applying 30Hz for 5 minutes in the </w:t>
      </w:r>
      <w:proofErr w:type="spellStart"/>
      <w:r w:rsidRPr="008E1474">
        <w:t>TissueLyser</w:t>
      </w:r>
      <w:proofErr w:type="spellEnd"/>
      <w:r w:rsidRPr="008E1474">
        <w:t xml:space="preserve"> II, followed by centrifugation at 17000xg for 2 minutes.</w:t>
      </w:r>
    </w:p>
    <w:p w14:paraId="328EC1CC" w14:textId="0DA0204D" w:rsidR="008E1474" w:rsidRPr="008E1474" w:rsidRDefault="008E1474" w:rsidP="008E1474">
      <w:pPr>
        <w:pStyle w:val="Listenabsatz"/>
        <w:numPr>
          <w:ilvl w:val="0"/>
          <w:numId w:val="10"/>
        </w:numPr>
      </w:pPr>
      <w:r w:rsidRPr="008E1474">
        <w:t>Remove the supernatant (SN) and rinse again with ~500 µL ethanol.</w:t>
      </w:r>
    </w:p>
    <w:p w14:paraId="0220BBCE" w14:textId="34C188CB" w:rsidR="008E1474" w:rsidRPr="008E1474" w:rsidRDefault="008E1474" w:rsidP="008E1474">
      <w:pPr>
        <w:pStyle w:val="Listenabsatz"/>
        <w:numPr>
          <w:ilvl w:val="0"/>
          <w:numId w:val="10"/>
        </w:numPr>
      </w:pPr>
      <w:r w:rsidRPr="008E1474">
        <w:lastRenderedPageBreak/>
        <w:t>Fill up the tube with ethanol, homogenize again at 30Hz for 2 minutes, and centrifuge for 2 minutes at 17000g.</w:t>
      </w:r>
    </w:p>
    <w:p w14:paraId="4D9F7D1F" w14:textId="3033C139" w:rsidR="008E1474" w:rsidRPr="008E1474" w:rsidRDefault="008E1474" w:rsidP="008E1474">
      <w:pPr>
        <w:pStyle w:val="Listenabsatz"/>
        <w:numPr>
          <w:ilvl w:val="0"/>
          <w:numId w:val="10"/>
        </w:numPr>
      </w:pPr>
      <w:r w:rsidRPr="008E1474">
        <w:t xml:space="preserve">Place the beads back in the magnetic particle concentrator (MPC), remove the SN, fill up with NXS buffer, and repeat the wash at 30Hz for 1 minute in the </w:t>
      </w:r>
      <w:proofErr w:type="spellStart"/>
      <w:r w:rsidRPr="008E1474">
        <w:t>TissueLyser</w:t>
      </w:r>
      <w:proofErr w:type="spellEnd"/>
      <w:r w:rsidRPr="008E1474">
        <w:t xml:space="preserve"> II.</w:t>
      </w:r>
    </w:p>
    <w:p w14:paraId="005D2160" w14:textId="1697400F" w:rsidR="008E1474" w:rsidRPr="008E1474" w:rsidRDefault="008E1474" w:rsidP="008E1474">
      <w:pPr>
        <w:pStyle w:val="Listenabsatz"/>
        <w:numPr>
          <w:ilvl w:val="0"/>
          <w:numId w:val="10"/>
        </w:numPr>
      </w:pPr>
      <w:r w:rsidRPr="008E1474">
        <w:t>After centrifuging at 17000xg for 1 minute, remove the SN, and rinse the beads with TE buffer.</w:t>
      </w:r>
    </w:p>
    <w:p w14:paraId="244F22BF" w14:textId="3CF5A023" w:rsidR="008E1474" w:rsidRPr="008E1474" w:rsidRDefault="008E1474" w:rsidP="008E1474">
      <w:pPr>
        <w:pStyle w:val="Listenabsatz"/>
        <w:numPr>
          <w:ilvl w:val="0"/>
          <w:numId w:val="10"/>
        </w:numPr>
      </w:pPr>
      <w:r w:rsidRPr="008E1474">
        <w:t>Add 500 µL of freshly prepared 0.1M NaOH solution from a 2M stock to the bead pellet on the MPC, and incubate for 1 minute at room temperature (see Note 37).</w:t>
      </w:r>
    </w:p>
    <w:p w14:paraId="6CBC38C6" w14:textId="3A22BBCF" w:rsidR="008E1474" w:rsidRPr="008E1474" w:rsidRDefault="008E1474" w:rsidP="008E1474">
      <w:pPr>
        <w:pStyle w:val="Listenabsatz"/>
        <w:numPr>
          <w:ilvl w:val="0"/>
          <w:numId w:val="10"/>
        </w:numPr>
      </w:pPr>
      <w:r w:rsidRPr="008E1474">
        <w:t>Remove the NaOH solution and rinse the beads again with ~500 µL TE buffer.</w:t>
      </w:r>
    </w:p>
    <w:p w14:paraId="366FF4CA" w14:textId="12A3303C" w:rsidR="008E1474" w:rsidRDefault="008E1474" w:rsidP="008E1474">
      <w:pPr>
        <w:pStyle w:val="Listenabsatz"/>
        <w:numPr>
          <w:ilvl w:val="0"/>
          <w:numId w:val="10"/>
        </w:numPr>
      </w:pPr>
      <w:r w:rsidRPr="008E1474">
        <w:t xml:space="preserve">Beads can then be </w:t>
      </w:r>
      <w:proofErr w:type="spellStart"/>
      <w:r w:rsidRPr="008E1474">
        <w:t>labeled</w:t>
      </w:r>
      <w:proofErr w:type="spellEnd"/>
      <w:r w:rsidRPr="008E1474">
        <w:t xml:space="preserve"> immediately or stored in TE buffer at 4°C.</w:t>
      </w:r>
    </w:p>
    <w:p w14:paraId="197E2193" w14:textId="77777777" w:rsidR="00BB3B0B" w:rsidRDefault="00BB3B0B" w:rsidP="00BB3B0B">
      <w:pPr>
        <w:pStyle w:val="Listenabsatz"/>
      </w:pPr>
    </w:p>
    <w:p w14:paraId="6B26BB15" w14:textId="42A0856D" w:rsidR="005C3A36" w:rsidRDefault="00364A88" w:rsidP="00364A88">
      <w:pPr>
        <w:pStyle w:val="berschrift3"/>
      </w:pPr>
      <w:r>
        <w:t>Labelling of the beads</w:t>
      </w:r>
    </w:p>
    <w:p w14:paraId="2F0702B2" w14:textId="7ED08169" w:rsidR="00364A88" w:rsidRDefault="00364A88" w:rsidP="00364A88">
      <w:pPr>
        <w:pStyle w:val="Listenabsatz"/>
        <w:numPr>
          <w:ilvl w:val="0"/>
          <w:numId w:val="12"/>
        </w:numPr>
      </w:pPr>
      <w:r>
        <w:t>Prepare the labelling solution by combining 41.5 µL Millipore water, 5 µL Titanium Taq buffer, 1 µL dNTPs, 0.5 µL Titanium Taq polymerase, and 0.5 µL of each of the 4 labelling probes.</w:t>
      </w:r>
    </w:p>
    <w:p w14:paraId="565E7C09" w14:textId="1BBF40A4" w:rsidR="00364A88" w:rsidRDefault="00364A88" w:rsidP="003D625B">
      <w:pPr>
        <w:pStyle w:val="Listenabsatz"/>
        <w:numPr>
          <w:ilvl w:val="0"/>
          <w:numId w:val="12"/>
        </w:numPr>
      </w:pPr>
      <w:r>
        <w:t xml:space="preserve">Place the tubes on the magnetic particle concentrator (MPC), remove the TE buffer, resuspend the beads in 50 µL labelling solution, transfer the entire content into a 200 µL PCR tube, and run the thermocycler with the specified </w:t>
      </w:r>
      <w:proofErr w:type="spellStart"/>
      <w:ins w:id="67" w:author="Yasmin" w:date="2023-12-19T08:18:00Z">
        <w:r w:rsidR="00BB3B0B">
          <w:t>conditons</w:t>
        </w:r>
        <w:proofErr w:type="spellEnd"/>
        <w:r w:rsidR="00BB3B0B">
          <w:t>/program.</w:t>
        </w:r>
      </w:ins>
    </w:p>
    <w:p w14:paraId="23DF804F" w14:textId="7FB1C4EB" w:rsidR="00364A88" w:rsidRDefault="00364A88" w:rsidP="005A6657">
      <w:pPr>
        <w:pStyle w:val="Listenabsatz"/>
        <w:numPr>
          <w:ilvl w:val="0"/>
          <w:numId w:val="12"/>
        </w:numPr>
      </w:pPr>
      <w:r>
        <w:t>Meanwhile, prepare 500 µL of 1E buffer (</w:t>
      </w:r>
      <w:r w:rsidRPr="00364A88">
        <w:t xml:space="preserve">10mM Tris-HCl (pH 7.4), 50mM </w:t>
      </w:r>
      <w:proofErr w:type="spellStart"/>
      <w:r w:rsidRPr="00364A88">
        <w:t>KCl</w:t>
      </w:r>
      <w:proofErr w:type="spellEnd"/>
      <w:r w:rsidRPr="00364A88">
        <w:t>, 2mM EDTA, and 0.01% Triton-X100</w:t>
      </w:r>
      <w:r>
        <w:t xml:space="preserve">) in an empty 1.5 mL reaction tube. After the program has finished, pipette directly quickly into the prepared reaction tubes containing 1E buffer </w:t>
      </w:r>
    </w:p>
    <w:p w14:paraId="504A0947" w14:textId="1AE1BBD6" w:rsidR="00364A88" w:rsidRDefault="00364A88" w:rsidP="00364A88">
      <w:pPr>
        <w:pStyle w:val="Listenabsatz"/>
        <w:numPr>
          <w:ilvl w:val="0"/>
          <w:numId w:val="12"/>
        </w:numPr>
      </w:pPr>
      <w:r>
        <w:t>Centrifuge at 9000xg for 1 minute and place the tube in the MPC.</w:t>
      </w:r>
    </w:p>
    <w:p w14:paraId="5A3244D0" w14:textId="5CFBA0B0" w:rsidR="00364A88" w:rsidRDefault="00364A88" w:rsidP="00364A88">
      <w:pPr>
        <w:pStyle w:val="Listenabsatz"/>
        <w:numPr>
          <w:ilvl w:val="0"/>
          <w:numId w:val="12"/>
        </w:numPr>
      </w:pPr>
      <w:r>
        <w:t>Remove the supernatant (SN) and wash with ~500 µL TE buffer.</w:t>
      </w:r>
    </w:p>
    <w:p w14:paraId="3C50695D" w14:textId="77777777" w:rsidR="00BB3B0B" w:rsidRDefault="00BB3B0B" w:rsidP="00BB3B0B">
      <w:pPr>
        <w:pStyle w:val="Listenabsatz"/>
      </w:pPr>
    </w:p>
    <w:bookmarkEnd w:id="64"/>
    <w:bookmarkEnd w:id="65"/>
    <w:bookmarkEnd w:id="66"/>
    <w:p w14:paraId="7A9E1D1F" w14:textId="77777777" w:rsidR="00040728" w:rsidRPr="00097E95" w:rsidRDefault="00040728" w:rsidP="00040728">
      <w:pPr>
        <w:pStyle w:val="berschrift3"/>
        <w:rPr>
          <w:lang w:val="en-US"/>
        </w:rPr>
      </w:pPr>
      <w:r>
        <w:rPr>
          <w:lang w:val="en-US"/>
        </w:rPr>
        <w:t>A</w:t>
      </w:r>
      <w:r w:rsidRPr="00097E95">
        <w:rPr>
          <w:lang w:val="en-US"/>
        </w:rPr>
        <w:t>rray and Scan of the Beads</w:t>
      </w:r>
    </w:p>
    <w:p w14:paraId="7D442167" w14:textId="77777777" w:rsidR="00040728" w:rsidRDefault="00040728" w:rsidP="00040728">
      <w:pPr>
        <w:pStyle w:val="Listenabsatz"/>
        <w:numPr>
          <w:ilvl w:val="0"/>
          <w:numId w:val="13"/>
        </w:numPr>
        <w:rPr>
          <w:lang w:val="en-US"/>
        </w:rPr>
      </w:pPr>
      <w:r w:rsidRPr="00040728">
        <w:rPr>
          <w:lang w:val="en-US"/>
        </w:rPr>
        <w:t>To analyze the beads, arrange them within a polyacrylamide matrix (PAA gel) immobilizing them in a monolayer onto a slide to maintain positional information over consecutive washing and scanning steps.</w:t>
      </w:r>
    </w:p>
    <w:p w14:paraId="6BEB0338" w14:textId="3634E811" w:rsidR="00040728" w:rsidRPr="00040728" w:rsidRDefault="00040728" w:rsidP="00040728">
      <w:pPr>
        <w:pStyle w:val="Listenabsatz"/>
        <w:numPr>
          <w:ilvl w:val="0"/>
          <w:numId w:val="13"/>
        </w:numPr>
        <w:rPr>
          <w:lang w:val="en-US"/>
        </w:rPr>
      </w:pPr>
      <w:r>
        <w:rPr>
          <w:lang w:val="en-US"/>
        </w:rPr>
        <w:t>St</w:t>
      </w:r>
      <w:r w:rsidRPr="00040728">
        <w:rPr>
          <w:lang w:val="en-US"/>
        </w:rPr>
        <w:t xml:space="preserve">art </w:t>
      </w:r>
      <w:r>
        <w:rPr>
          <w:lang w:val="en-US"/>
        </w:rPr>
        <w:t>by t</w:t>
      </w:r>
      <w:r w:rsidRPr="00040728">
        <w:rPr>
          <w:lang w:val="en-US"/>
        </w:rPr>
        <w:t>reat</w:t>
      </w:r>
      <w:r>
        <w:rPr>
          <w:lang w:val="en-US"/>
        </w:rPr>
        <w:t>ing</w:t>
      </w:r>
      <w:r w:rsidRPr="00040728">
        <w:rPr>
          <w:lang w:val="en-US"/>
        </w:rPr>
        <w:t xml:space="preserve"> object slides with a layer of Gamma-</w:t>
      </w:r>
      <w:proofErr w:type="spellStart"/>
      <w:r w:rsidRPr="00040728">
        <w:rPr>
          <w:lang w:val="en-US"/>
        </w:rPr>
        <w:t>Methalcryloxypropyl</w:t>
      </w:r>
      <w:proofErr w:type="spellEnd"/>
      <w:r w:rsidRPr="00040728">
        <w:rPr>
          <w:lang w:val="en-US"/>
        </w:rPr>
        <w:t>-</w:t>
      </w:r>
      <w:proofErr w:type="spellStart"/>
      <w:r w:rsidRPr="00040728">
        <w:rPr>
          <w:lang w:val="en-US"/>
        </w:rPr>
        <w:t>trimethoxysilan</w:t>
      </w:r>
      <w:proofErr w:type="spellEnd"/>
      <w:r w:rsidRPr="00040728">
        <w:rPr>
          <w:lang w:val="en-US"/>
        </w:rPr>
        <w:t xml:space="preserve"> by preparing the polyacrylamide gel. In advance, pipette 4 µL of 20% </w:t>
      </w:r>
      <w:proofErr w:type="spellStart"/>
      <w:r w:rsidRPr="00040728">
        <w:rPr>
          <w:lang w:val="en-US"/>
        </w:rPr>
        <w:t>Rhinohide</w:t>
      </w:r>
      <w:proofErr w:type="spellEnd"/>
      <w:r w:rsidRPr="00040728">
        <w:rPr>
          <w:lang w:val="en-US"/>
        </w:rPr>
        <w:t xml:space="preserve"> in Acrylamide (37/1) and 4 µL TE buffer together in 200 µL PCR tubes, while adding TEMED and APS shortly before bead arraying. </w:t>
      </w:r>
    </w:p>
    <w:tbl>
      <w:tblPr>
        <w:tblpPr w:leftFromText="141" w:rightFromText="141" w:vertAnchor="text" w:horzAnchor="margin" w:tblpY="7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8"/>
        <w:gridCol w:w="1417"/>
        <w:gridCol w:w="1417"/>
      </w:tblGrid>
      <w:tr w:rsidR="00040728" w:rsidRPr="00364A88" w14:paraId="4954E635" w14:textId="77777777" w:rsidTr="00040728">
        <w:tc>
          <w:tcPr>
            <w:tcW w:w="4852" w:type="dxa"/>
            <w:gridSpan w:val="3"/>
            <w:shd w:val="clear" w:color="auto" w:fill="BDD6EE" w:themeFill="accent5" w:themeFillTint="66"/>
          </w:tcPr>
          <w:p w14:paraId="222D925E" w14:textId="77777777" w:rsidR="00040728" w:rsidRPr="00364A88" w:rsidRDefault="00040728" w:rsidP="00040728">
            <w:pPr>
              <w:rPr>
                <w:sz w:val="22"/>
                <w:szCs w:val="22"/>
              </w:rPr>
            </w:pPr>
            <w:r>
              <w:t>Resuspend in TE buffer and array immediately or store the beads until the arraying step is carried out.</w:t>
            </w:r>
            <w:r w:rsidRPr="00364A88">
              <w:rPr>
                <w:sz w:val="22"/>
                <w:szCs w:val="22"/>
              </w:rPr>
              <w:t xml:space="preserve"> PAA gel preparation</w:t>
            </w:r>
          </w:p>
        </w:tc>
      </w:tr>
      <w:tr w:rsidR="00040728" w:rsidRPr="00364A88" w14:paraId="4F8B17D5" w14:textId="77777777" w:rsidTr="00040728">
        <w:tc>
          <w:tcPr>
            <w:tcW w:w="2018" w:type="dxa"/>
          </w:tcPr>
          <w:p w14:paraId="591052B9" w14:textId="77777777" w:rsidR="00040728" w:rsidRPr="00364A88" w:rsidRDefault="00040728" w:rsidP="00040728">
            <w:pPr>
              <w:rPr>
                <w:sz w:val="22"/>
                <w:szCs w:val="22"/>
              </w:rPr>
            </w:pPr>
            <w:r w:rsidRPr="00364A88">
              <w:rPr>
                <w:sz w:val="22"/>
                <w:szCs w:val="22"/>
              </w:rPr>
              <w:t>Component</w:t>
            </w:r>
          </w:p>
        </w:tc>
        <w:tc>
          <w:tcPr>
            <w:tcW w:w="1417" w:type="dxa"/>
          </w:tcPr>
          <w:p w14:paraId="62426A62" w14:textId="77777777" w:rsidR="00040728" w:rsidRPr="00364A88" w:rsidRDefault="00040728" w:rsidP="00040728">
            <w:pPr>
              <w:rPr>
                <w:sz w:val="22"/>
                <w:szCs w:val="22"/>
              </w:rPr>
            </w:pPr>
            <w:r w:rsidRPr="00364A88">
              <w:rPr>
                <w:sz w:val="22"/>
                <w:szCs w:val="22"/>
              </w:rPr>
              <w:t>Percentage</w:t>
            </w:r>
          </w:p>
        </w:tc>
        <w:tc>
          <w:tcPr>
            <w:tcW w:w="1417" w:type="dxa"/>
          </w:tcPr>
          <w:p w14:paraId="28F81003" w14:textId="77777777" w:rsidR="00040728" w:rsidRPr="00364A88" w:rsidRDefault="00040728" w:rsidP="00040728">
            <w:pPr>
              <w:rPr>
                <w:sz w:val="22"/>
                <w:szCs w:val="22"/>
              </w:rPr>
            </w:pPr>
            <w:r w:rsidRPr="00364A88">
              <w:rPr>
                <w:sz w:val="22"/>
                <w:szCs w:val="22"/>
              </w:rPr>
              <w:t>Amount</w:t>
            </w:r>
          </w:p>
        </w:tc>
      </w:tr>
      <w:tr w:rsidR="00040728" w:rsidRPr="00364A88" w14:paraId="2B9179EA" w14:textId="77777777" w:rsidTr="00040728">
        <w:tc>
          <w:tcPr>
            <w:tcW w:w="2018" w:type="dxa"/>
          </w:tcPr>
          <w:p w14:paraId="261E30EE" w14:textId="77777777" w:rsidR="00040728" w:rsidRPr="00364A88" w:rsidRDefault="00040728" w:rsidP="00040728">
            <w:pPr>
              <w:rPr>
                <w:sz w:val="22"/>
                <w:szCs w:val="22"/>
              </w:rPr>
            </w:pPr>
            <w:r w:rsidRPr="00364A88">
              <w:rPr>
                <w:sz w:val="22"/>
                <w:szCs w:val="22"/>
              </w:rPr>
              <w:t>TE-Buffer</w:t>
            </w:r>
          </w:p>
        </w:tc>
        <w:tc>
          <w:tcPr>
            <w:tcW w:w="1417" w:type="dxa"/>
          </w:tcPr>
          <w:p w14:paraId="6F47D92C" w14:textId="77777777" w:rsidR="00040728" w:rsidRPr="00364A88" w:rsidRDefault="00040728" w:rsidP="00040728">
            <w:pPr>
              <w:rPr>
                <w:sz w:val="22"/>
                <w:szCs w:val="22"/>
              </w:rPr>
            </w:pPr>
          </w:p>
        </w:tc>
        <w:tc>
          <w:tcPr>
            <w:tcW w:w="1417" w:type="dxa"/>
          </w:tcPr>
          <w:p w14:paraId="32636E76" w14:textId="77777777" w:rsidR="00040728" w:rsidRPr="00364A88" w:rsidRDefault="00040728" w:rsidP="00040728">
            <w:pPr>
              <w:rPr>
                <w:sz w:val="22"/>
                <w:szCs w:val="22"/>
              </w:rPr>
            </w:pPr>
            <w:r w:rsidRPr="00364A88">
              <w:rPr>
                <w:sz w:val="22"/>
                <w:szCs w:val="22"/>
              </w:rPr>
              <w:t>4 µL</w:t>
            </w:r>
          </w:p>
        </w:tc>
      </w:tr>
      <w:tr w:rsidR="00040728" w:rsidRPr="00364A88" w14:paraId="3D01BBDA" w14:textId="77777777" w:rsidTr="00040728">
        <w:tc>
          <w:tcPr>
            <w:tcW w:w="2018" w:type="dxa"/>
          </w:tcPr>
          <w:p w14:paraId="06FEBFB5" w14:textId="77777777" w:rsidR="00040728" w:rsidRPr="00364A88" w:rsidRDefault="00040728" w:rsidP="00040728">
            <w:pPr>
              <w:rPr>
                <w:sz w:val="22"/>
                <w:szCs w:val="22"/>
              </w:rPr>
            </w:pPr>
            <w:proofErr w:type="spellStart"/>
            <w:r w:rsidRPr="00364A88">
              <w:rPr>
                <w:sz w:val="22"/>
                <w:szCs w:val="22"/>
              </w:rPr>
              <w:t>Rhinohide</w:t>
            </w:r>
            <w:proofErr w:type="spellEnd"/>
            <w:r w:rsidRPr="00364A88">
              <w:rPr>
                <w:sz w:val="22"/>
                <w:szCs w:val="22"/>
              </w:rPr>
              <w:t xml:space="preserve"> in AA (37/1)</w:t>
            </w:r>
          </w:p>
        </w:tc>
        <w:tc>
          <w:tcPr>
            <w:tcW w:w="1417" w:type="dxa"/>
          </w:tcPr>
          <w:p w14:paraId="760D30FB" w14:textId="77777777" w:rsidR="00040728" w:rsidRPr="00364A88" w:rsidRDefault="00040728" w:rsidP="00040728">
            <w:pPr>
              <w:rPr>
                <w:sz w:val="22"/>
                <w:szCs w:val="22"/>
              </w:rPr>
            </w:pPr>
            <w:r w:rsidRPr="00364A88">
              <w:rPr>
                <w:sz w:val="22"/>
                <w:szCs w:val="22"/>
              </w:rPr>
              <w:t>20 %</w:t>
            </w:r>
          </w:p>
        </w:tc>
        <w:tc>
          <w:tcPr>
            <w:tcW w:w="1417" w:type="dxa"/>
          </w:tcPr>
          <w:p w14:paraId="731D1028" w14:textId="77777777" w:rsidR="00040728" w:rsidRPr="00364A88" w:rsidRDefault="00040728" w:rsidP="00040728">
            <w:pPr>
              <w:rPr>
                <w:sz w:val="22"/>
                <w:szCs w:val="22"/>
              </w:rPr>
            </w:pPr>
            <w:r w:rsidRPr="00364A88">
              <w:rPr>
                <w:sz w:val="22"/>
                <w:szCs w:val="22"/>
              </w:rPr>
              <w:t>4 µL</w:t>
            </w:r>
          </w:p>
        </w:tc>
      </w:tr>
      <w:tr w:rsidR="00040728" w:rsidRPr="00364A88" w14:paraId="7B740978" w14:textId="77777777" w:rsidTr="00040728">
        <w:tc>
          <w:tcPr>
            <w:tcW w:w="2018" w:type="dxa"/>
          </w:tcPr>
          <w:p w14:paraId="069074A3" w14:textId="77777777" w:rsidR="00040728" w:rsidRPr="00364A88" w:rsidRDefault="00040728" w:rsidP="00040728">
            <w:pPr>
              <w:rPr>
                <w:sz w:val="22"/>
                <w:szCs w:val="22"/>
              </w:rPr>
            </w:pPr>
            <w:r w:rsidRPr="00364A88">
              <w:rPr>
                <w:sz w:val="22"/>
                <w:szCs w:val="22"/>
              </w:rPr>
              <w:t>TEMED</w:t>
            </w:r>
          </w:p>
        </w:tc>
        <w:tc>
          <w:tcPr>
            <w:tcW w:w="1417" w:type="dxa"/>
          </w:tcPr>
          <w:p w14:paraId="6ED74DE7" w14:textId="77777777" w:rsidR="00040728" w:rsidRPr="00364A88" w:rsidRDefault="00040728" w:rsidP="00040728">
            <w:pPr>
              <w:rPr>
                <w:sz w:val="22"/>
                <w:szCs w:val="22"/>
              </w:rPr>
            </w:pPr>
            <w:r w:rsidRPr="00364A88">
              <w:rPr>
                <w:sz w:val="22"/>
                <w:szCs w:val="22"/>
              </w:rPr>
              <w:t>5 %</w:t>
            </w:r>
          </w:p>
        </w:tc>
        <w:tc>
          <w:tcPr>
            <w:tcW w:w="1417" w:type="dxa"/>
          </w:tcPr>
          <w:p w14:paraId="54D49C11" w14:textId="77777777" w:rsidR="00040728" w:rsidRPr="00364A88" w:rsidRDefault="00040728" w:rsidP="00040728">
            <w:pPr>
              <w:rPr>
                <w:sz w:val="22"/>
                <w:szCs w:val="22"/>
              </w:rPr>
            </w:pPr>
            <w:r w:rsidRPr="00364A88">
              <w:rPr>
                <w:sz w:val="22"/>
                <w:szCs w:val="22"/>
              </w:rPr>
              <w:t>1.25 µL</w:t>
            </w:r>
          </w:p>
        </w:tc>
      </w:tr>
      <w:tr w:rsidR="00040728" w:rsidRPr="00364A88" w14:paraId="4C36B7E6" w14:textId="77777777" w:rsidTr="00040728">
        <w:tc>
          <w:tcPr>
            <w:tcW w:w="2018" w:type="dxa"/>
          </w:tcPr>
          <w:p w14:paraId="2D9C43DF" w14:textId="77777777" w:rsidR="00040728" w:rsidRPr="00364A88" w:rsidRDefault="00040728" w:rsidP="00040728">
            <w:pPr>
              <w:rPr>
                <w:sz w:val="22"/>
                <w:szCs w:val="22"/>
              </w:rPr>
            </w:pPr>
            <w:r w:rsidRPr="00364A88">
              <w:rPr>
                <w:sz w:val="22"/>
                <w:szCs w:val="22"/>
              </w:rPr>
              <w:t>APS</w:t>
            </w:r>
          </w:p>
        </w:tc>
        <w:tc>
          <w:tcPr>
            <w:tcW w:w="1417" w:type="dxa"/>
          </w:tcPr>
          <w:p w14:paraId="5EE47E7A" w14:textId="77777777" w:rsidR="00040728" w:rsidRPr="00364A88" w:rsidRDefault="00040728" w:rsidP="00040728">
            <w:pPr>
              <w:rPr>
                <w:sz w:val="22"/>
                <w:szCs w:val="22"/>
              </w:rPr>
            </w:pPr>
            <w:r w:rsidRPr="00364A88">
              <w:rPr>
                <w:sz w:val="22"/>
                <w:szCs w:val="22"/>
              </w:rPr>
              <w:t>0.5 %</w:t>
            </w:r>
          </w:p>
        </w:tc>
        <w:tc>
          <w:tcPr>
            <w:tcW w:w="1417" w:type="dxa"/>
          </w:tcPr>
          <w:p w14:paraId="7ED4FE8F" w14:textId="77777777" w:rsidR="00040728" w:rsidRPr="00364A88" w:rsidRDefault="00040728" w:rsidP="00040728">
            <w:pPr>
              <w:rPr>
                <w:sz w:val="22"/>
                <w:szCs w:val="22"/>
              </w:rPr>
            </w:pPr>
            <w:r w:rsidRPr="00364A88">
              <w:rPr>
                <w:sz w:val="22"/>
                <w:szCs w:val="22"/>
              </w:rPr>
              <w:t>1.25 µL</w:t>
            </w:r>
          </w:p>
        </w:tc>
      </w:tr>
    </w:tbl>
    <w:p w14:paraId="72953CA1" w14:textId="77777777" w:rsidR="00E73A55" w:rsidRDefault="00E73A55" w:rsidP="00097E95">
      <w:pPr>
        <w:rPr>
          <w:lang w:val="en-US"/>
        </w:rPr>
      </w:pPr>
    </w:p>
    <w:p w14:paraId="62D09490" w14:textId="77777777" w:rsidR="00E73A55" w:rsidRDefault="00E73A55" w:rsidP="00097E95">
      <w:pPr>
        <w:rPr>
          <w:lang w:val="en-US"/>
        </w:rPr>
      </w:pPr>
    </w:p>
    <w:p w14:paraId="15634C24" w14:textId="77777777" w:rsidR="00E73A55" w:rsidRDefault="00E73A55" w:rsidP="00097E95">
      <w:pPr>
        <w:rPr>
          <w:lang w:val="en-US"/>
        </w:rPr>
      </w:pPr>
    </w:p>
    <w:p w14:paraId="6E68BC7B" w14:textId="77777777" w:rsidR="00E73A55" w:rsidRDefault="00E73A55" w:rsidP="00097E95">
      <w:pPr>
        <w:rPr>
          <w:lang w:val="en-US"/>
        </w:rPr>
      </w:pPr>
    </w:p>
    <w:p w14:paraId="632F93AA" w14:textId="77777777" w:rsidR="00E73A55" w:rsidRDefault="00E73A55" w:rsidP="00097E95">
      <w:pPr>
        <w:rPr>
          <w:lang w:val="en-US"/>
        </w:rPr>
      </w:pPr>
    </w:p>
    <w:p w14:paraId="56C75FCB" w14:textId="77777777" w:rsidR="00E73A55" w:rsidRDefault="00E73A55" w:rsidP="00097E95">
      <w:pPr>
        <w:rPr>
          <w:lang w:val="en-US"/>
        </w:rPr>
      </w:pPr>
    </w:p>
    <w:p w14:paraId="1D91B3F7" w14:textId="77777777" w:rsidR="00E73A55" w:rsidRDefault="00E73A55" w:rsidP="00097E95">
      <w:pPr>
        <w:rPr>
          <w:lang w:val="en-US"/>
        </w:rPr>
      </w:pPr>
    </w:p>
    <w:p w14:paraId="343C5905" w14:textId="77777777" w:rsidR="00E73A55" w:rsidRDefault="00E73A55" w:rsidP="00097E95">
      <w:pPr>
        <w:rPr>
          <w:lang w:val="en-US"/>
        </w:rPr>
      </w:pPr>
    </w:p>
    <w:p w14:paraId="6A9BC372" w14:textId="77777777" w:rsidR="00E73A55" w:rsidRDefault="00E73A55" w:rsidP="00097E95">
      <w:pPr>
        <w:rPr>
          <w:lang w:val="en-US"/>
        </w:rPr>
      </w:pPr>
    </w:p>
    <w:p w14:paraId="15B7D509" w14:textId="67C00FB5" w:rsidR="00040728" w:rsidRPr="00040728" w:rsidRDefault="00097E95" w:rsidP="00040728">
      <w:pPr>
        <w:pStyle w:val="Listenabsatz"/>
        <w:numPr>
          <w:ilvl w:val="0"/>
          <w:numId w:val="14"/>
        </w:numPr>
        <w:rPr>
          <w:lang w:val="en-US"/>
        </w:rPr>
      </w:pPr>
      <w:r w:rsidRPr="00040728">
        <w:rPr>
          <w:lang w:val="en-US"/>
        </w:rPr>
        <w:lastRenderedPageBreak/>
        <w:t>On the magnetic particle concentrator (MPC), remove TE buffer from the beads, take them out of the MPC, and let the beads air dry for a maximum of 5 minutes</w:t>
      </w:r>
      <w:ins w:id="68" w:author="Yasmin" w:date="2023-12-19T08:19:00Z">
        <w:r w:rsidR="00BB3B0B">
          <w:rPr>
            <w:lang w:val="en-US"/>
          </w:rPr>
          <w:t>.</w:t>
        </w:r>
      </w:ins>
    </w:p>
    <w:p w14:paraId="63F048EC" w14:textId="77777777" w:rsidR="00040728" w:rsidRPr="00040728" w:rsidRDefault="00097E95" w:rsidP="00040728">
      <w:pPr>
        <w:pStyle w:val="Listenabsatz"/>
        <w:numPr>
          <w:ilvl w:val="0"/>
          <w:numId w:val="14"/>
        </w:numPr>
        <w:rPr>
          <w:lang w:val="en-US"/>
        </w:rPr>
      </w:pPr>
      <w:r w:rsidRPr="00040728">
        <w:rPr>
          <w:lang w:val="en-US"/>
        </w:rPr>
        <w:t xml:space="preserve">Add 1.25 µL 5% TEMED and 1.25 µL 0.5% APS to the already prepared </w:t>
      </w:r>
      <w:proofErr w:type="spellStart"/>
      <w:r w:rsidRPr="00040728">
        <w:rPr>
          <w:lang w:val="en-US"/>
        </w:rPr>
        <w:t>Rhinohide</w:t>
      </w:r>
      <w:proofErr w:type="spellEnd"/>
      <w:r w:rsidRPr="00040728">
        <w:rPr>
          <w:lang w:val="en-US"/>
        </w:rPr>
        <w:t>-in-Acrylamide/TE buffer-mix. Flick the tube, take 1.9 µL of the mixture, add the PAA gel to the beads, mix by pipetting up and down, and transfer beads to the slide</w:t>
      </w:r>
      <w:r w:rsidR="00040728" w:rsidRPr="00040728">
        <w:rPr>
          <w:lang w:val="en-US"/>
        </w:rPr>
        <w:t xml:space="preserve">. </w:t>
      </w:r>
    </w:p>
    <w:p w14:paraId="44825B3E" w14:textId="733F294B" w:rsidR="00040728" w:rsidRPr="00040728" w:rsidRDefault="00097E95" w:rsidP="00040728">
      <w:pPr>
        <w:pStyle w:val="Listenabsatz"/>
        <w:numPr>
          <w:ilvl w:val="0"/>
          <w:numId w:val="14"/>
        </w:numPr>
        <w:rPr>
          <w:lang w:val="en-US"/>
        </w:rPr>
      </w:pPr>
      <w:r w:rsidRPr="00040728">
        <w:rPr>
          <w:lang w:val="en-US"/>
        </w:rPr>
        <w:t>Cover the bead drop with a cover slip (12x12mm), apply soft pressure to spread the gel over the entire area of the cover slip, creating the desired monolayer</w:t>
      </w:r>
      <w:r w:rsidR="00040728" w:rsidRPr="00040728">
        <w:rPr>
          <w:lang w:val="en-US"/>
        </w:rPr>
        <w:t xml:space="preserve">. </w:t>
      </w:r>
      <w:r w:rsidRPr="00040728">
        <w:rPr>
          <w:lang w:val="en-US"/>
        </w:rPr>
        <w:t>Be cautious to avoid air bubble formation.</w:t>
      </w:r>
    </w:p>
    <w:p w14:paraId="2A95AAF9" w14:textId="50F88B38" w:rsidR="00097E95" w:rsidRPr="00040728" w:rsidRDefault="00097E95" w:rsidP="00040728">
      <w:pPr>
        <w:pStyle w:val="Listenabsatz"/>
        <w:numPr>
          <w:ilvl w:val="0"/>
          <w:numId w:val="14"/>
        </w:numPr>
        <w:rPr>
          <w:lang w:val="en-US"/>
        </w:rPr>
      </w:pPr>
      <w:r w:rsidRPr="00040728">
        <w:rPr>
          <w:lang w:val="en-US"/>
        </w:rPr>
        <w:t>Wait approximately 5 minutes until the gel is polymerized</w:t>
      </w:r>
      <w:r w:rsidR="00040728" w:rsidRPr="00040728">
        <w:rPr>
          <w:lang w:val="en-US"/>
        </w:rPr>
        <w:t xml:space="preserve">. </w:t>
      </w:r>
      <w:r w:rsidRPr="00040728">
        <w:rPr>
          <w:lang w:val="en-US"/>
        </w:rPr>
        <w:t>Carefully remove the 12x12mm cover slip. Place a few drops of TE buffer on the sample, cover the array with another cover slip (24x40x1mm), and remove excess liquid with a tissue. Seal the slide with rubber cement glue</w:t>
      </w:r>
      <w:ins w:id="69" w:author="Yasmin" w:date="2023-12-19T08:20:00Z">
        <w:r w:rsidR="00CE6FBC">
          <w:rPr>
            <w:lang w:val="en-US"/>
          </w:rPr>
          <w:t>.</w:t>
        </w:r>
      </w:ins>
    </w:p>
    <w:p w14:paraId="2FAC52A6" w14:textId="443A00C7" w:rsidR="00097E95" w:rsidRPr="00040728" w:rsidRDefault="00097E95" w:rsidP="00040728">
      <w:pPr>
        <w:pStyle w:val="Listenabsatz"/>
        <w:numPr>
          <w:ilvl w:val="0"/>
          <w:numId w:val="14"/>
        </w:numPr>
        <w:rPr>
          <w:lang w:val="en-US"/>
        </w:rPr>
      </w:pPr>
      <w:r w:rsidRPr="00040728">
        <w:rPr>
          <w:lang w:val="en-US"/>
        </w:rPr>
        <w:t xml:space="preserve">Scan the array with an </w:t>
      </w:r>
      <w:proofErr w:type="spellStart"/>
      <w:r w:rsidRPr="00040728">
        <w:rPr>
          <w:lang w:val="en-US"/>
        </w:rPr>
        <w:t>epifluorescent</w:t>
      </w:r>
      <w:proofErr w:type="spellEnd"/>
      <w:r w:rsidRPr="00040728">
        <w:rPr>
          <w:lang w:val="en-US"/>
        </w:rPr>
        <w:t xml:space="preserve"> microscope using ~300 raster positions</w:t>
      </w:r>
      <w:r w:rsidR="00040728" w:rsidRPr="00040728">
        <w:rPr>
          <w:lang w:val="en-US"/>
        </w:rPr>
        <w:t xml:space="preserve">. </w:t>
      </w:r>
      <w:r w:rsidRPr="00040728">
        <w:rPr>
          <w:lang w:val="en-US"/>
        </w:rPr>
        <w:t>Capture three (or five) images at each raster position in different fluorescent channels and the bright field mode with the 12-bit 4K CCD camera. The bright field image is essential to infer the bead area during image analysis.</w:t>
      </w:r>
    </w:p>
    <w:p w14:paraId="648464C5" w14:textId="088CBA60" w:rsidR="00097E95" w:rsidRDefault="00097E95" w:rsidP="00040728">
      <w:pPr>
        <w:pStyle w:val="Listenabsatz"/>
        <w:numPr>
          <w:ilvl w:val="0"/>
          <w:numId w:val="14"/>
        </w:numPr>
        <w:rPr>
          <w:lang w:val="en-US"/>
        </w:rPr>
      </w:pPr>
      <w:r w:rsidRPr="00040728">
        <w:rPr>
          <w:lang w:val="en-US"/>
        </w:rPr>
        <w:t>If scanning more than two polymorphisms, the array can be washed, the fluorophores stripped off, and the array labeled with a new set of probes, as explained in the next step (additional probing and imaging of the array).</w:t>
      </w:r>
    </w:p>
    <w:p w14:paraId="19D6AFD9" w14:textId="77777777" w:rsidR="00CE6FBC" w:rsidRPr="00040728" w:rsidRDefault="00CE6FBC" w:rsidP="00CE6FBC">
      <w:pPr>
        <w:pStyle w:val="Listenabsatz"/>
        <w:rPr>
          <w:lang w:val="en-US"/>
        </w:rPr>
      </w:pPr>
    </w:p>
    <w:p w14:paraId="441E0008" w14:textId="3918C01D" w:rsidR="00097E95" w:rsidRPr="00097E95" w:rsidRDefault="00097E95" w:rsidP="00CE6FBC">
      <w:pPr>
        <w:pStyle w:val="berschrift3"/>
        <w:rPr>
          <w:lang w:val="en-US"/>
        </w:rPr>
      </w:pPr>
      <w:r w:rsidRPr="00097E95">
        <w:rPr>
          <w:lang w:val="en-US"/>
        </w:rPr>
        <w:t>Additional Probing and Imaging of the Array</w:t>
      </w:r>
    </w:p>
    <w:p w14:paraId="4DF406C0" w14:textId="05D450B4" w:rsidR="00097E95" w:rsidRPr="00040728" w:rsidRDefault="00097E95" w:rsidP="00040728">
      <w:pPr>
        <w:pStyle w:val="Listenabsatz"/>
        <w:numPr>
          <w:ilvl w:val="0"/>
          <w:numId w:val="15"/>
        </w:numPr>
        <w:rPr>
          <w:lang w:val="en-US"/>
        </w:rPr>
      </w:pPr>
      <w:r w:rsidRPr="00040728">
        <w:rPr>
          <w:lang w:val="en-US"/>
        </w:rPr>
        <w:t xml:space="preserve">The probes on the arrayed beads can be stripped off, and the beads can be labeled again with another set of probes. This is </w:t>
      </w:r>
      <w:r w:rsidR="00040728" w:rsidRPr="00040728">
        <w:rPr>
          <w:lang w:val="en-US"/>
        </w:rPr>
        <w:t>important to verify the mutants using</w:t>
      </w:r>
      <w:r w:rsidRPr="00040728">
        <w:rPr>
          <w:lang w:val="en-US"/>
        </w:rPr>
        <w:t xml:space="preserve"> a dye-switch approach.</w:t>
      </w:r>
    </w:p>
    <w:p w14:paraId="737AA31B" w14:textId="10C37D9F" w:rsidR="00097E95" w:rsidRPr="00040728" w:rsidRDefault="00097E95" w:rsidP="00040728">
      <w:pPr>
        <w:pStyle w:val="Listenabsatz"/>
        <w:numPr>
          <w:ilvl w:val="0"/>
          <w:numId w:val="15"/>
        </w:numPr>
        <w:rPr>
          <w:lang w:val="en-US"/>
        </w:rPr>
      </w:pPr>
      <w:r w:rsidRPr="00040728">
        <w:rPr>
          <w:lang w:val="en-US"/>
        </w:rPr>
        <w:t xml:space="preserve">Prepare the dye switch solution by mixing </w:t>
      </w:r>
      <w:r w:rsidR="00040728" w:rsidRPr="00040728">
        <w:rPr>
          <w:lang w:val="en-US"/>
        </w:rPr>
        <w:t xml:space="preserve">Titanium Taq buffer 1x, 0.2mM dNTPs, and 1µM each of A592 </w:t>
      </w:r>
      <w:proofErr w:type="spellStart"/>
      <w:r w:rsidR="00040728" w:rsidRPr="00040728">
        <w:rPr>
          <w:lang w:val="en-US"/>
        </w:rPr>
        <w:t>ACHwt</w:t>
      </w:r>
      <w:proofErr w:type="spellEnd"/>
      <w:r w:rsidR="00040728" w:rsidRPr="00040728">
        <w:rPr>
          <w:lang w:val="en-US"/>
        </w:rPr>
        <w:t xml:space="preserve">, A488 </w:t>
      </w:r>
      <w:proofErr w:type="spellStart"/>
      <w:r w:rsidR="00040728" w:rsidRPr="00040728">
        <w:rPr>
          <w:lang w:val="en-US"/>
        </w:rPr>
        <w:t>ACHmut</w:t>
      </w:r>
      <w:proofErr w:type="spellEnd"/>
      <w:r w:rsidR="00040728" w:rsidRPr="00040728">
        <w:rPr>
          <w:lang w:val="en-US"/>
        </w:rPr>
        <w:t xml:space="preserve">, A532 </w:t>
      </w:r>
      <w:proofErr w:type="spellStart"/>
      <w:r w:rsidR="00040728" w:rsidRPr="00040728">
        <w:rPr>
          <w:lang w:val="en-US"/>
        </w:rPr>
        <w:t>TDIIwt</w:t>
      </w:r>
      <w:proofErr w:type="spellEnd"/>
      <w:r w:rsidR="00040728" w:rsidRPr="00040728">
        <w:rPr>
          <w:lang w:val="en-US"/>
        </w:rPr>
        <w:t xml:space="preserve">, and A647 </w:t>
      </w:r>
      <w:proofErr w:type="spellStart"/>
      <w:r w:rsidR="00040728" w:rsidRPr="00040728">
        <w:rPr>
          <w:lang w:val="en-US"/>
        </w:rPr>
        <w:t>TDIImut</w:t>
      </w:r>
      <w:proofErr w:type="spellEnd"/>
      <w:r w:rsidR="00040728" w:rsidRPr="00040728">
        <w:rPr>
          <w:lang w:val="en-US"/>
        </w:rPr>
        <w:t>, along with Titanium Taq polymerase at 0.02U/µL</w:t>
      </w:r>
      <w:ins w:id="70" w:author="Yasmin" w:date="2023-12-19T08:22:00Z">
        <w:r w:rsidR="00F0443E">
          <w:rPr>
            <w:lang w:val="en-US"/>
          </w:rPr>
          <w:t>.</w:t>
        </w:r>
      </w:ins>
    </w:p>
    <w:p w14:paraId="6FC54A69" w14:textId="676CE7C4" w:rsidR="00097E95" w:rsidRPr="00040728" w:rsidRDefault="00097E95" w:rsidP="00040728">
      <w:pPr>
        <w:pStyle w:val="Listenabsatz"/>
        <w:numPr>
          <w:ilvl w:val="0"/>
          <w:numId w:val="15"/>
        </w:numPr>
        <w:rPr>
          <w:lang w:val="en-US"/>
        </w:rPr>
      </w:pPr>
      <w:r w:rsidRPr="00040728">
        <w:rPr>
          <w:lang w:val="en-US"/>
        </w:rPr>
        <w:t>Remove the glue from the cover slip sealed on the slide</w:t>
      </w:r>
      <w:r w:rsidR="00040728" w:rsidRPr="00040728">
        <w:rPr>
          <w:lang w:val="en-US"/>
        </w:rPr>
        <w:t xml:space="preserve"> and then</w:t>
      </w:r>
      <w:r w:rsidRPr="00040728">
        <w:rPr>
          <w:lang w:val="en-US"/>
        </w:rPr>
        <w:t xml:space="preserve"> the cover slip (24x40x1mm) by adding a few drops of TE buffer around the edges. The cover slip quickly floats on the excess TE buffer and can be lifted without bead loss.</w:t>
      </w:r>
    </w:p>
    <w:p w14:paraId="54F370FF" w14:textId="124E0BDE" w:rsidR="00097E95" w:rsidRPr="00040728" w:rsidRDefault="00097E95" w:rsidP="00040728">
      <w:pPr>
        <w:pStyle w:val="Listenabsatz"/>
        <w:numPr>
          <w:ilvl w:val="0"/>
          <w:numId w:val="15"/>
        </w:numPr>
        <w:rPr>
          <w:lang w:val="en-US"/>
        </w:rPr>
      </w:pPr>
      <w:r w:rsidRPr="00040728">
        <w:rPr>
          <w:lang w:val="en-US"/>
        </w:rPr>
        <w:t xml:space="preserve">Cover the array with TE buffer and use an in situ PCR block or adaptor to strip off the probes </w:t>
      </w:r>
      <w:r w:rsidR="00040728" w:rsidRPr="00040728">
        <w:rPr>
          <w:lang w:val="en-US"/>
        </w:rPr>
        <w:t>at</w:t>
      </w:r>
      <w:r w:rsidRPr="00040728">
        <w:rPr>
          <w:lang w:val="en-US"/>
        </w:rPr>
        <w:t xml:space="preserve"> 94°C for ~1 minute. Ensure the gel is covered with TE buffer at all times.</w:t>
      </w:r>
    </w:p>
    <w:p w14:paraId="0EE18E5B" w14:textId="5729FFE4" w:rsidR="00097E95" w:rsidRPr="00040728" w:rsidRDefault="00097E95" w:rsidP="00040728">
      <w:pPr>
        <w:pStyle w:val="Listenabsatz"/>
        <w:numPr>
          <w:ilvl w:val="0"/>
          <w:numId w:val="15"/>
        </w:numPr>
        <w:rPr>
          <w:lang w:val="en-US"/>
        </w:rPr>
      </w:pPr>
      <w:r w:rsidRPr="00040728">
        <w:rPr>
          <w:lang w:val="en-US"/>
        </w:rPr>
        <w:t>Remove the slide with the array from the in situ block and rinse with TE buffer.</w:t>
      </w:r>
    </w:p>
    <w:p w14:paraId="73670345" w14:textId="73806453" w:rsidR="00097E95" w:rsidRPr="00040728" w:rsidRDefault="00097E95" w:rsidP="00040728">
      <w:pPr>
        <w:pStyle w:val="Listenabsatz"/>
        <w:numPr>
          <w:ilvl w:val="0"/>
          <w:numId w:val="15"/>
        </w:numPr>
        <w:rPr>
          <w:lang w:val="en-US"/>
        </w:rPr>
      </w:pPr>
      <w:r w:rsidRPr="00040728">
        <w:rPr>
          <w:lang w:val="en-US"/>
        </w:rPr>
        <w:t xml:space="preserve">Let the excess water air-dry on the array. </w:t>
      </w:r>
      <w:r w:rsidR="00040728" w:rsidRPr="00040728">
        <w:rPr>
          <w:lang w:val="en-US"/>
        </w:rPr>
        <w:t>P</w:t>
      </w:r>
      <w:r w:rsidRPr="00040728">
        <w:rPr>
          <w:lang w:val="en-US"/>
        </w:rPr>
        <w:t>lace the hybridization chamber as centrally as possible on the array</w:t>
      </w:r>
      <w:r w:rsidR="00040728" w:rsidRPr="00040728">
        <w:rPr>
          <w:lang w:val="en-US"/>
        </w:rPr>
        <w:t xml:space="preserve"> and p</w:t>
      </w:r>
      <w:r w:rsidRPr="00040728">
        <w:rPr>
          <w:lang w:val="en-US"/>
        </w:rPr>
        <w:t>ipette 100 µL dye switch solution into the hybridization chamber through the holes at two of the corners. Before sealing the holes with adhesive films, remove all air bubbles by gently tapping on the surface of the hybridization chamber.</w:t>
      </w:r>
    </w:p>
    <w:p w14:paraId="4BF0C8B7" w14:textId="6EB1ACC3" w:rsidR="00097E95" w:rsidRPr="00040728" w:rsidRDefault="00097E95" w:rsidP="00040728">
      <w:pPr>
        <w:pStyle w:val="Listenabsatz"/>
        <w:numPr>
          <w:ilvl w:val="0"/>
          <w:numId w:val="15"/>
        </w:numPr>
        <w:rPr>
          <w:lang w:val="en-US"/>
        </w:rPr>
      </w:pPr>
      <w:r w:rsidRPr="00040728">
        <w:rPr>
          <w:lang w:val="en-US"/>
        </w:rPr>
        <w:t xml:space="preserve">Place the slide on the in situ block and </w:t>
      </w:r>
      <w:r w:rsidR="00040728" w:rsidRPr="00040728">
        <w:rPr>
          <w:lang w:val="en-US"/>
        </w:rPr>
        <w:t>incubate for an initial denaturation step at 95°C for 2 minutes, followed by a probe annealing at 63°C for 5 minutes, and an extension at 72°C for 5 minutes, and a final extension at 75°C indefinitely.</w:t>
      </w:r>
    </w:p>
    <w:p w14:paraId="0EAE3325" w14:textId="313DA53C" w:rsidR="00097E95" w:rsidRPr="00040728" w:rsidRDefault="00097E95" w:rsidP="00040728">
      <w:pPr>
        <w:pStyle w:val="Listenabsatz"/>
        <w:numPr>
          <w:ilvl w:val="0"/>
          <w:numId w:val="15"/>
        </w:numPr>
        <w:rPr>
          <w:lang w:val="en-US"/>
        </w:rPr>
      </w:pPr>
      <w:r w:rsidRPr="00040728">
        <w:rPr>
          <w:lang w:val="en-US"/>
        </w:rPr>
        <w:t xml:space="preserve">When removing the slide from the hot in situ block (at ~75°C), immediately strip off the hybridization chamber, and place the slide in a </w:t>
      </w:r>
      <w:proofErr w:type="spellStart"/>
      <w:r w:rsidRPr="00040728">
        <w:rPr>
          <w:lang w:val="en-US"/>
        </w:rPr>
        <w:t>Coplin</w:t>
      </w:r>
      <w:proofErr w:type="spellEnd"/>
      <w:r w:rsidRPr="00040728">
        <w:rPr>
          <w:lang w:val="en-US"/>
        </w:rPr>
        <w:t xml:space="preserve"> jar filled with 1E buffer to wash off all non-extended allele-specific probes.</w:t>
      </w:r>
    </w:p>
    <w:p w14:paraId="57AAC06F" w14:textId="24F8B3F5" w:rsidR="00097E95" w:rsidRPr="00040728" w:rsidRDefault="00097E95" w:rsidP="00040728">
      <w:pPr>
        <w:pStyle w:val="Listenabsatz"/>
        <w:numPr>
          <w:ilvl w:val="0"/>
          <w:numId w:val="15"/>
        </w:numPr>
        <w:rPr>
          <w:lang w:val="en-US"/>
        </w:rPr>
      </w:pPr>
      <w:r w:rsidRPr="00040728">
        <w:rPr>
          <w:lang w:val="en-US"/>
        </w:rPr>
        <w:t>Rinse the array with TE buffer, cover it again with a cover slip (24x40x1mm), and seal it with rubber cement glue.</w:t>
      </w:r>
    </w:p>
    <w:p w14:paraId="69692F9F" w14:textId="741C8A94" w:rsidR="00097E95" w:rsidRPr="00040728" w:rsidRDefault="00097E95" w:rsidP="00040728">
      <w:pPr>
        <w:pStyle w:val="Listenabsatz"/>
        <w:numPr>
          <w:ilvl w:val="0"/>
          <w:numId w:val="15"/>
        </w:numPr>
        <w:rPr>
          <w:lang w:val="en-US"/>
        </w:rPr>
      </w:pPr>
      <w:r w:rsidRPr="00040728">
        <w:rPr>
          <w:lang w:val="en-US"/>
        </w:rPr>
        <w:lastRenderedPageBreak/>
        <w:t xml:space="preserve">When scanning the array for a second or other consecutive time, place the slide at the same position on the slide holder of the microscope and check with </w:t>
      </w:r>
      <w:proofErr w:type="spellStart"/>
      <w:r w:rsidRPr="00040728">
        <w:rPr>
          <w:lang w:val="en-US"/>
        </w:rPr>
        <w:t>Metamorph</w:t>
      </w:r>
      <w:proofErr w:type="spellEnd"/>
      <w:r w:rsidRPr="00040728">
        <w:rPr>
          <w:lang w:val="en-US"/>
        </w:rPr>
        <w:t xml:space="preserve"> how well the first image of the first scan aligns with the bead positions of the second scan. If the offset is too large, you can adjust the x- and y-positions of the scan area defined in </w:t>
      </w:r>
      <w:proofErr w:type="spellStart"/>
      <w:r w:rsidRPr="00040728">
        <w:rPr>
          <w:lang w:val="en-US"/>
        </w:rPr>
        <w:t>Metamorph</w:t>
      </w:r>
      <w:proofErr w:type="spellEnd"/>
      <w:r w:rsidRPr="00040728">
        <w:rPr>
          <w:lang w:val="en-US"/>
        </w:rPr>
        <w:t xml:space="preserve"> for a perfect image overlay.</w:t>
      </w:r>
    </w:p>
    <w:sectPr w:rsidR="00097E95" w:rsidRPr="000407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5FDA"/>
    <w:multiLevelType w:val="hybridMultilevel"/>
    <w:tmpl w:val="E146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560781"/>
    <w:multiLevelType w:val="hybridMultilevel"/>
    <w:tmpl w:val="40D210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4D269FE"/>
    <w:multiLevelType w:val="hybridMultilevel"/>
    <w:tmpl w:val="0F663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82A1F"/>
    <w:multiLevelType w:val="hybridMultilevel"/>
    <w:tmpl w:val="22903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52068F"/>
    <w:multiLevelType w:val="hybridMultilevel"/>
    <w:tmpl w:val="222A1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C32BD"/>
    <w:multiLevelType w:val="hybridMultilevel"/>
    <w:tmpl w:val="7F822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31A41"/>
    <w:multiLevelType w:val="hybridMultilevel"/>
    <w:tmpl w:val="DA8CE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625D5"/>
    <w:multiLevelType w:val="hybridMultilevel"/>
    <w:tmpl w:val="059A2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CB5060"/>
    <w:multiLevelType w:val="hybridMultilevel"/>
    <w:tmpl w:val="69D6D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BD0F31"/>
    <w:multiLevelType w:val="hybridMultilevel"/>
    <w:tmpl w:val="F93876F8"/>
    <w:lvl w:ilvl="0" w:tplc="040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030A9"/>
    <w:multiLevelType w:val="hybridMultilevel"/>
    <w:tmpl w:val="EB666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9108E4"/>
    <w:multiLevelType w:val="hybridMultilevel"/>
    <w:tmpl w:val="B4AC99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720EE9"/>
    <w:multiLevelType w:val="hybridMultilevel"/>
    <w:tmpl w:val="89D89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0C5E5C"/>
    <w:multiLevelType w:val="hybridMultilevel"/>
    <w:tmpl w:val="53988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886102"/>
    <w:multiLevelType w:val="hybridMultilevel"/>
    <w:tmpl w:val="D02CA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8"/>
  </w:num>
  <w:num w:numId="5">
    <w:abstractNumId w:val="2"/>
  </w:num>
  <w:num w:numId="6">
    <w:abstractNumId w:val="12"/>
  </w:num>
  <w:num w:numId="7">
    <w:abstractNumId w:val="9"/>
  </w:num>
  <w:num w:numId="8">
    <w:abstractNumId w:val="4"/>
  </w:num>
  <w:num w:numId="9">
    <w:abstractNumId w:val="10"/>
  </w:num>
  <w:num w:numId="10">
    <w:abstractNumId w:val="3"/>
  </w:num>
  <w:num w:numId="11">
    <w:abstractNumId w:val="11"/>
  </w:num>
  <w:num w:numId="12">
    <w:abstractNumId w:val="13"/>
  </w:num>
  <w:num w:numId="13">
    <w:abstractNumId w:val="14"/>
  </w:num>
  <w:num w:numId="14">
    <w:abstractNumId w:val="5"/>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smin">
    <w15:presenceInfo w15:providerId="None" w15:userId="Yas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zsTQwNzUyNTI3tDRX0lEKTi0uzszPAykwNKoFAPlE3o8tAAAA"/>
    <w:docVar w:name="EN.InstantFormat" w:val="&lt;ENInstantFormat&gt;&lt;Enabled&gt;1&lt;/Enabled&gt;&lt;ScanUnformatted&gt;1&lt;/ScanUnformatted&gt;&lt;ScanChanges&gt;1&lt;/ScanChanges&gt;&lt;Suspended&gt;0&lt;/Suspended&gt;&lt;/ENInstantFormat&gt;"/>
    <w:docVar w:name="EN.Layout" w:val="&lt;ENLayout&gt;&lt;Style&gt;Molecular Biology Evol&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0w5xt0ot0as9ept09vda2n5520d5a5aapf&quot;&gt;Supplemental Material&lt;record-ids&gt;&lt;item&gt;4&lt;/item&gt;&lt;/record-ids&gt;&lt;/item&gt;&lt;/Libraries&gt;"/>
  </w:docVars>
  <w:rsids>
    <w:rsidRoot w:val="005C7C3B"/>
    <w:rsid w:val="00023542"/>
    <w:rsid w:val="00040728"/>
    <w:rsid w:val="00097E95"/>
    <w:rsid w:val="000E6E1D"/>
    <w:rsid w:val="0010045B"/>
    <w:rsid w:val="00152275"/>
    <w:rsid w:val="001849F6"/>
    <w:rsid w:val="001A07C5"/>
    <w:rsid w:val="001C2B51"/>
    <w:rsid w:val="002001CC"/>
    <w:rsid w:val="0020547A"/>
    <w:rsid w:val="00206B63"/>
    <w:rsid w:val="00277A07"/>
    <w:rsid w:val="00364A88"/>
    <w:rsid w:val="0037756A"/>
    <w:rsid w:val="00395A74"/>
    <w:rsid w:val="003B50AD"/>
    <w:rsid w:val="0041511A"/>
    <w:rsid w:val="004167F0"/>
    <w:rsid w:val="00430B9D"/>
    <w:rsid w:val="00476AB7"/>
    <w:rsid w:val="004A599C"/>
    <w:rsid w:val="004B7A3F"/>
    <w:rsid w:val="004D2C7E"/>
    <w:rsid w:val="004D3834"/>
    <w:rsid w:val="005135AB"/>
    <w:rsid w:val="00524848"/>
    <w:rsid w:val="00542DB0"/>
    <w:rsid w:val="00543307"/>
    <w:rsid w:val="0054511B"/>
    <w:rsid w:val="00546CCB"/>
    <w:rsid w:val="005757A2"/>
    <w:rsid w:val="005A428F"/>
    <w:rsid w:val="005C3A36"/>
    <w:rsid w:val="005C7C3B"/>
    <w:rsid w:val="005D61C2"/>
    <w:rsid w:val="00601567"/>
    <w:rsid w:val="00614AE8"/>
    <w:rsid w:val="00713C04"/>
    <w:rsid w:val="007473C6"/>
    <w:rsid w:val="00766876"/>
    <w:rsid w:val="007B6C7E"/>
    <w:rsid w:val="007D52BC"/>
    <w:rsid w:val="007E783B"/>
    <w:rsid w:val="007F57C2"/>
    <w:rsid w:val="00827716"/>
    <w:rsid w:val="00832088"/>
    <w:rsid w:val="008A1A23"/>
    <w:rsid w:val="008C6E4A"/>
    <w:rsid w:val="008C7467"/>
    <w:rsid w:val="008E1474"/>
    <w:rsid w:val="00A03894"/>
    <w:rsid w:val="00A23387"/>
    <w:rsid w:val="00A8250D"/>
    <w:rsid w:val="00AB7A20"/>
    <w:rsid w:val="00B47787"/>
    <w:rsid w:val="00B61DBD"/>
    <w:rsid w:val="00BB3B0B"/>
    <w:rsid w:val="00BC2207"/>
    <w:rsid w:val="00BD1631"/>
    <w:rsid w:val="00BE1BCD"/>
    <w:rsid w:val="00BE62A3"/>
    <w:rsid w:val="00BF7194"/>
    <w:rsid w:val="00C02534"/>
    <w:rsid w:val="00C272AC"/>
    <w:rsid w:val="00C62B47"/>
    <w:rsid w:val="00C75955"/>
    <w:rsid w:val="00CA2DB8"/>
    <w:rsid w:val="00CA4D5E"/>
    <w:rsid w:val="00CB5D42"/>
    <w:rsid w:val="00CE6FBC"/>
    <w:rsid w:val="00D2130D"/>
    <w:rsid w:val="00D23046"/>
    <w:rsid w:val="00D310DE"/>
    <w:rsid w:val="00D43C60"/>
    <w:rsid w:val="00D607CF"/>
    <w:rsid w:val="00D74D25"/>
    <w:rsid w:val="00D768AC"/>
    <w:rsid w:val="00E02F5D"/>
    <w:rsid w:val="00E37D09"/>
    <w:rsid w:val="00E56C77"/>
    <w:rsid w:val="00E73A55"/>
    <w:rsid w:val="00E8613F"/>
    <w:rsid w:val="00EC67CC"/>
    <w:rsid w:val="00F0443E"/>
    <w:rsid w:val="00F124F6"/>
    <w:rsid w:val="00F23066"/>
    <w:rsid w:val="00F72D57"/>
    <w:rsid w:val="00F84CC6"/>
    <w:rsid w:val="00FC0254"/>
    <w:rsid w:val="00FE2382"/>
    <w:rsid w:val="00FE3384"/>
    <w:rsid w:val="318F26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A2878"/>
  <w15:chartTrackingRefBased/>
  <w15:docId w15:val="{6C0B2433-51B2-4E6D-BC93-F66CBB320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1474"/>
    <w:pPr>
      <w:spacing w:after="120" w:line="240" w:lineRule="auto"/>
      <w:jc w:val="both"/>
    </w:pPr>
    <w:rPr>
      <w:rFonts w:cstheme="minorHAnsi"/>
      <w:sz w:val="24"/>
      <w:szCs w:val="32"/>
    </w:rPr>
  </w:style>
  <w:style w:type="paragraph" w:styleId="berschrift1">
    <w:name w:val="heading 1"/>
    <w:basedOn w:val="Standard"/>
    <w:next w:val="Standard"/>
    <w:link w:val="berschrift1Zchn"/>
    <w:uiPriority w:val="9"/>
    <w:qFormat/>
    <w:rsid w:val="00601567"/>
    <w:pPr>
      <w:outlineLvl w:val="0"/>
    </w:pPr>
    <w:rPr>
      <w:b/>
      <w:sz w:val="32"/>
    </w:rPr>
  </w:style>
  <w:style w:type="paragraph" w:styleId="berschrift2">
    <w:name w:val="heading 2"/>
    <w:basedOn w:val="berschrift1"/>
    <w:next w:val="Standard"/>
    <w:link w:val="berschrift2Zchn"/>
    <w:uiPriority w:val="9"/>
    <w:unhideWhenUsed/>
    <w:qFormat/>
    <w:rsid w:val="00601567"/>
    <w:pPr>
      <w:outlineLvl w:val="1"/>
    </w:pPr>
    <w:rPr>
      <w:sz w:val="28"/>
      <w:szCs w:val="28"/>
    </w:rPr>
  </w:style>
  <w:style w:type="paragraph" w:styleId="berschrift3">
    <w:name w:val="heading 3"/>
    <w:basedOn w:val="Standard"/>
    <w:next w:val="Standard"/>
    <w:link w:val="berschrift3Zchn"/>
    <w:uiPriority w:val="9"/>
    <w:unhideWhenUsed/>
    <w:qFormat/>
    <w:rsid w:val="008E1474"/>
    <w:pPr>
      <w:keepNext/>
      <w:keepLines/>
      <w:spacing w:before="40" w:after="0"/>
      <w:outlineLvl w:val="2"/>
    </w:pPr>
    <w:rPr>
      <w:rFonts w:eastAsiaTheme="majorEastAsia"/>
      <w:b/>
      <w:i/>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ntent-section">
    <w:name w:val="content-section"/>
    <w:basedOn w:val="Absatz-Standardschriftart"/>
    <w:rsid w:val="005C7C3B"/>
  </w:style>
  <w:style w:type="character" w:styleId="Hyperlink">
    <w:name w:val="Hyperlink"/>
    <w:basedOn w:val="Absatz-Standardschriftart"/>
    <w:uiPriority w:val="99"/>
    <w:semiHidden/>
    <w:unhideWhenUsed/>
    <w:rsid w:val="005C7C3B"/>
    <w:rPr>
      <w:color w:val="0000FF"/>
      <w:u w:val="single"/>
    </w:rPr>
  </w:style>
  <w:style w:type="character" w:styleId="Kommentarzeichen">
    <w:name w:val="annotation reference"/>
    <w:basedOn w:val="Absatz-Standardschriftart"/>
    <w:uiPriority w:val="99"/>
    <w:semiHidden/>
    <w:unhideWhenUsed/>
    <w:rsid w:val="005C7C3B"/>
    <w:rPr>
      <w:sz w:val="16"/>
      <w:szCs w:val="16"/>
    </w:rPr>
  </w:style>
  <w:style w:type="paragraph" w:styleId="Kommentartext">
    <w:name w:val="annotation text"/>
    <w:basedOn w:val="Standard"/>
    <w:link w:val="KommentartextZchn"/>
    <w:uiPriority w:val="99"/>
    <w:unhideWhenUsed/>
    <w:rsid w:val="005C7C3B"/>
    <w:rPr>
      <w:sz w:val="20"/>
      <w:szCs w:val="20"/>
    </w:rPr>
  </w:style>
  <w:style w:type="character" w:customStyle="1" w:styleId="KommentartextZchn">
    <w:name w:val="Kommentartext Zchn"/>
    <w:basedOn w:val="Absatz-Standardschriftart"/>
    <w:link w:val="Kommentartext"/>
    <w:uiPriority w:val="99"/>
    <w:rsid w:val="005C7C3B"/>
    <w:rPr>
      <w:sz w:val="20"/>
      <w:szCs w:val="20"/>
    </w:rPr>
  </w:style>
  <w:style w:type="paragraph" w:styleId="Sprechblasentext">
    <w:name w:val="Balloon Text"/>
    <w:basedOn w:val="Standard"/>
    <w:link w:val="SprechblasentextZchn"/>
    <w:uiPriority w:val="99"/>
    <w:semiHidden/>
    <w:unhideWhenUsed/>
    <w:rsid w:val="005C7C3B"/>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C7C3B"/>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543307"/>
    <w:rPr>
      <w:b/>
      <w:bCs/>
    </w:rPr>
  </w:style>
  <w:style w:type="character" w:customStyle="1" w:styleId="KommentarthemaZchn">
    <w:name w:val="Kommentarthema Zchn"/>
    <w:basedOn w:val="KommentartextZchn"/>
    <w:link w:val="Kommentarthema"/>
    <w:uiPriority w:val="99"/>
    <w:semiHidden/>
    <w:rsid w:val="00543307"/>
    <w:rPr>
      <w:b/>
      <w:bCs/>
      <w:sz w:val="20"/>
      <w:szCs w:val="20"/>
    </w:rPr>
  </w:style>
  <w:style w:type="character" w:customStyle="1" w:styleId="berschrift1Zchn">
    <w:name w:val="Überschrift 1 Zchn"/>
    <w:basedOn w:val="Absatz-Standardschriftart"/>
    <w:link w:val="berschrift1"/>
    <w:uiPriority w:val="9"/>
    <w:rsid w:val="00601567"/>
    <w:rPr>
      <w:rFonts w:ascii="Arial" w:hAnsi="Arial" w:cs="Arial"/>
      <w:b/>
      <w:sz w:val="32"/>
      <w:szCs w:val="32"/>
    </w:rPr>
  </w:style>
  <w:style w:type="character" w:customStyle="1" w:styleId="berschrift2Zchn">
    <w:name w:val="Überschrift 2 Zchn"/>
    <w:basedOn w:val="Absatz-Standardschriftart"/>
    <w:link w:val="berschrift2"/>
    <w:uiPriority w:val="9"/>
    <w:rsid w:val="00601567"/>
    <w:rPr>
      <w:rFonts w:ascii="Arial" w:hAnsi="Arial" w:cs="Arial"/>
      <w:b/>
      <w:sz w:val="28"/>
      <w:szCs w:val="28"/>
    </w:rPr>
  </w:style>
  <w:style w:type="paragraph" w:styleId="Literaturverzeichnis">
    <w:name w:val="Bibliography"/>
    <w:basedOn w:val="Standard"/>
    <w:next w:val="Standard"/>
    <w:uiPriority w:val="37"/>
    <w:unhideWhenUsed/>
    <w:rsid w:val="005A428F"/>
    <w:pPr>
      <w:spacing w:after="0"/>
      <w:ind w:left="720" w:hanging="720"/>
    </w:pPr>
  </w:style>
  <w:style w:type="paragraph" w:customStyle="1" w:styleId="EndNoteBibliographyTitle">
    <w:name w:val="EndNote Bibliography Title"/>
    <w:basedOn w:val="Standard"/>
    <w:link w:val="EndNoteBibliographyTitleChar"/>
    <w:rsid w:val="00A8250D"/>
    <w:pPr>
      <w:spacing w:after="0"/>
      <w:jc w:val="center"/>
    </w:pPr>
    <w:rPr>
      <w:noProof/>
      <w:lang w:val="en-US"/>
    </w:rPr>
  </w:style>
  <w:style w:type="character" w:customStyle="1" w:styleId="EndNoteBibliographyTitleChar">
    <w:name w:val="EndNote Bibliography Title Char"/>
    <w:basedOn w:val="Absatz-Standardschriftart"/>
    <w:link w:val="EndNoteBibliographyTitle"/>
    <w:rsid w:val="00A8250D"/>
    <w:rPr>
      <w:rFonts w:ascii="Arial" w:hAnsi="Arial" w:cs="Arial"/>
      <w:noProof/>
      <w:sz w:val="24"/>
      <w:szCs w:val="32"/>
      <w:lang w:val="en-US"/>
    </w:rPr>
  </w:style>
  <w:style w:type="paragraph" w:customStyle="1" w:styleId="EndNoteBibliography">
    <w:name w:val="EndNote Bibliography"/>
    <w:basedOn w:val="Standard"/>
    <w:link w:val="EndNoteBibliographyChar"/>
    <w:rsid w:val="00A8250D"/>
    <w:rPr>
      <w:noProof/>
      <w:lang w:val="en-US"/>
    </w:rPr>
  </w:style>
  <w:style w:type="character" w:customStyle="1" w:styleId="EndNoteBibliographyChar">
    <w:name w:val="EndNote Bibliography Char"/>
    <w:basedOn w:val="Absatz-Standardschriftart"/>
    <w:link w:val="EndNoteBibliography"/>
    <w:rsid w:val="00A8250D"/>
    <w:rPr>
      <w:rFonts w:ascii="Arial" w:hAnsi="Arial" w:cs="Arial"/>
      <w:noProof/>
      <w:sz w:val="24"/>
      <w:szCs w:val="32"/>
      <w:lang w:val="en-US"/>
    </w:rPr>
  </w:style>
  <w:style w:type="paragraph" w:styleId="KeinLeerraum">
    <w:name w:val="No Spacing"/>
    <w:basedOn w:val="Standard"/>
    <w:link w:val="KeinLeerraumZchn"/>
    <w:uiPriority w:val="1"/>
    <w:qFormat/>
    <w:rsid w:val="007D52BC"/>
    <w:pPr>
      <w:spacing w:after="0"/>
    </w:pPr>
    <w:rPr>
      <w:rFonts w:eastAsiaTheme="minorEastAsia" w:cstheme="minorBidi"/>
      <w:sz w:val="18"/>
      <w:szCs w:val="20"/>
    </w:rPr>
  </w:style>
  <w:style w:type="character" w:customStyle="1" w:styleId="KeinLeerraumZchn">
    <w:name w:val="Kein Leerraum Zchn"/>
    <w:basedOn w:val="Absatz-Standardschriftart"/>
    <w:link w:val="KeinLeerraum"/>
    <w:uiPriority w:val="1"/>
    <w:rsid w:val="007D52BC"/>
    <w:rPr>
      <w:rFonts w:eastAsiaTheme="minorEastAsia"/>
      <w:sz w:val="18"/>
      <w:szCs w:val="20"/>
    </w:rPr>
  </w:style>
  <w:style w:type="table" w:styleId="Tabellenraster">
    <w:name w:val="Table Grid"/>
    <w:basedOn w:val="NormaleTabelle"/>
    <w:uiPriority w:val="59"/>
    <w:rsid w:val="007D52BC"/>
    <w:pPr>
      <w:spacing w:after="0" w:line="240" w:lineRule="auto"/>
    </w:pPr>
    <w:rPr>
      <w:rFonts w:ascii="Times New Roman" w:eastAsia="Times New Roman" w:hAnsi="Times New Roman" w:cs="Times New Roman"/>
      <w:sz w:val="20"/>
      <w:szCs w:val="20"/>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3A36"/>
    <w:pPr>
      <w:autoSpaceDE w:val="0"/>
      <w:autoSpaceDN w:val="0"/>
      <w:adjustRightInd w:val="0"/>
      <w:spacing w:after="0" w:line="240" w:lineRule="auto"/>
    </w:pPr>
    <w:rPr>
      <w:rFonts w:ascii="Calibri" w:eastAsia="Times New Roman" w:hAnsi="Calibri" w:cs="Times New Roman"/>
      <w:color w:val="000000"/>
      <w:szCs w:val="24"/>
      <w:lang w:val="de-AT"/>
    </w:rPr>
  </w:style>
  <w:style w:type="table" w:customStyle="1" w:styleId="TableGridLight1">
    <w:name w:val="Table Grid Light1"/>
    <w:basedOn w:val="NormaleTabelle"/>
    <w:uiPriority w:val="40"/>
    <w:rsid w:val="005C3A36"/>
    <w:pPr>
      <w:spacing w:after="0" w:line="240" w:lineRule="auto"/>
    </w:pPr>
    <w:rPr>
      <w:rFonts w:eastAsiaTheme="minorEastAsia"/>
      <w:sz w:val="21"/>
      <w:szCs w:val="21"/>
      <w:lang w:val="de-A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enabsatz">
    <w:name w:val="List Paragraph"/>
    <w:basedOn w:val="Standard"/>
    <w:uiPriority w:val="34"/>
    <w:qFormat/>
    <w:rsid w:val="0010045B"/>
    <w:pPr>
      <w:ind w:left="720"/>
      <w:contextualSpacing/>
    </w:pPr>
  </w:style>
  <w:style w:type="character" w:customStyle="1" w:styleId="berschrift3Zchn">
    <w:name w:val="Überschrift 3 Zchn"/>
    <w:basedOn w:val="Absatz-Standardschriftart"/>
    <w:link w:val="berschrift3"/>
    <w:uiPriority w:val="9"/>
    <w:rsid w:val="008E1474"/>
    <w:rPr>
      <w:rFonts w:eastAsiaTheme="majorEastAsia" w:cstheme="minorHAnsi"/>
      <w:b/>
      <w:i/>
      <w:sz w:val="24"/>
      <w:szCs w:val="24"/>
    </w:rPr>
  </w:style>
  <w:style w:type="paragraph" w:styleId="berarbeitung">
    <w:name w:val="Revision"/>
    <w:hidden/>
    <w:uiPriority w:val="99"/>
    <w:semiHidden/>
    <w:rsid w:val="001C2B51"/>
    <w:pPr>
      <w:spacing w:after="0" w:line="240" w:lineRule="auto"/>
    </w:pPr>
    <w:rPr>
      <w:rFonts w:cstheme="minorHAnsi"/>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934546">
      <w:bodyDiv w:val="1"/>
      <w:marLeft w:val="0"/>
      <w:marRight w:val="0"/>
      <w:marTop w:val="0"/>
      <w:marBottom w:val="0"/>
      <w:divBdr>
        <w:top w:val="none" w:sz="0" w:space="0" w:color="auto"/>
        <w:left w:val="none" w:sz="0" w:space="0" w:color="auto"/>
        <w:bottom w:val="none" w:sz="0" w:space="0" w:color="auto"/>
        <w:right w:val="none" w:sz="0" w:space="0" w:color="auto"/>
      </w:divBdr>
    </w:div>
    <w:div w:id="605039589">
      <w:bodyDiv w:val="1"/>
      <w:marLeft w:val="0"/>
      <w:marRight w:val="0"/>
      <w:marTop w:val="0"/>
      <w:marBottom w:val="0"/>
      <w:divBdr>
        <w:top w:val="none" w:sz="0" w:space="0" w:color="auto"/>
        <w:left w:val="none" w:sz="0" w:space="0" w:color="auto"/>
        <w:bottom w:val="none" w:sz="0" w:space="0" w:color="auto"/>
        <w:right w:val="none" w:sz="0" w:space="0" w:color="auto"/>
      </w:divBdr>
    </w:div>
    <w:div w:id="697586086">
      <w:bodyDiv w:val="1"/>
      <w:marLeft w:val="0"/>
      <w:marRight w:val="0"/>
      <w:marTop w:val="0"/>
      <w:marBottom w:val="0"/>
      <w:divBdr>
        <w:top w:val="none" w:sz="0" w:space="0" w:color="auto"/>
        <w:left w:val="none" w:sz="0" w:space="0" w:color="auto"/>
        <w:bottom w:val="none" w:sz="0" w:space="0" w:color="auto"/>
        <w:right w:val="none" w:sz="0" w:space="0" w:color="auto"/>
      </w:divBdr>
    </w:div>
    <w:div w:id="807018294">
      <w:bodyDiv w:val="1"/>
      <w:marLeft w:val="0"/>
      <w:marRight w:val="0"/>
      <w:marTop w:val="0"/>
      <w:marBottom w:val="0"/>
      <w:divBdr>
        <w:top w:val="none" w:sz="0" w:space="0" w:color="auto"/>
        <w:left w:val="none" w:sz="0" w:space="0" w:color="auto"/>
        <w:bottom w:val="none" w:sz="0" w:space="0" w:color="auto"/>
        <w:right w:val="none" w:sz="0" w:space="0" w:color="auto"/>
      </w:divBdr>
    </w:div>
    <w:div w:id="211061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1379</Words>
  <Characters>8688</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Moura</dc:creator>
  <cp:keywords/>
  <dc:description/>
  <cp:lastModifiedBy>Yasmin</cp:lastModifiedBy>
  <cp:revision>12</cp:revision>
  <dcterms:created xsi:type="dcterms:W3CDTF">2023-12-18T08:28:00Z</dcterms:created>
  <dcterms:modified xsi:type="dcterms:W3CDTF">2023-12-19T07:24:00Z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id="qw5IYc1Z"/&gt;&lt;style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